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11728AF" w14:textId="77777777" w:rsidR="005C73FE" w:rsidRDefault="005C73FE">
      <w:pPr>
        <w:pStyle w:val="Heading5"/>
        <w:keepNext/>
        <w:keepLines/>
        <w:rPr>
          <w:sz w:val="40"/>
        </w:rPr>
      </w:pPr>
      <w:r>
        <w:rPr>
          <w:sz w:val="40"/>
        </w:rPr>
        <w:t>STCP 19-4 Issue 00</w:t>
      </w:r>
      <w:r w:rsidR="005B2AE4">
        <w:rPr>
          <w:sz w:val="40"/>
        </w:rPr>
        <w:t>7</w:t>
      </w:r>
      <w:r>
        <w:rPr>
          <w:sz w:val="40"/>
        </w:rPr>
        <w:t xml:space="preserve"> Commissioning and Decommissioning </w:t>
      </w:r>
    </w:p>
    <w:p w14:paraId="2080AB60" w14:textId="77777777" w:rsidR="005C73FE" w:rsidRDefault="005C73FE">
      <w:pPr>
        <w:pStyle w:val="Heading5"/>
        <w:keepNext/>
        <w:keepLines/>
      </w:pPr>
      <w:r>
        <w:t>STC Procedure Document Authorisation</w:t>
      </w:r>
      <w:r w:rsidR="00081B38">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2410"/>
        <w:gridCol w:w="2268"/>
        <w:gridCol w:w="1466"/>
      </w:tblGrid>
      <w:tr w:rsidR="005C73FE" w14:paraId="3321D182" w14:textId="77777777">
        <w:tc>
          <w:tcPr>
            <w:tcW w:w="2376" w:type="dxa"/>
            <w:vAlign w:val="center"/>
          </w:tcPr>
          <w:p w14:paraId="033B47A3" w14:textId="77777777" w:rsidR="005C73FE" w:rsidRDefault="00B20B70">
            <w:pPr>
              <w:keepNext/>
              <w:keepLines/>
              <w:spacing w:after="0"/>
              <w:jc w:val="center"/>
            </w:pPr>
            <w:r>
              <w:rPr>
                <w:b/>
                <w:color w:val="000000"/>
              </w:rPr>
              <w:t xml:space="preserve"> Party</w:t>
            </w:r>
          </w:p>
        </w:tc>
        <w:tc>
          <w:tcPr>
            <w:tcW w:w="2410" w:type="dxa"/>
            <w:vAlign w:val="center"/>
          </w:tcPr>
          <w:p w14:paraId="1437EFD1" w14:textId="77777777" w:rsidR="005C73FE" w:rsidRDefault="005C73FE">
            <w:pPr>
              <w:keepNext/>
              <w:keepLines/>
              <w:spacing w:after="0"/>
              <w:jc w:val="center"/>
            </w:pPr>
            <w:r>
              <w:rPr>
                <w:b/>
                <w:color w:val="000000"/>
              </w:rPr>
              <w:t>Name of Party Representative</w:t>
            </w:r>
          </w:p>
        </w:tc>
        <w:tc>
          <w:tcPr>
            <w:tcW w:w="2268" w:type="dxa"/>
            <w:vAlign w:val="center"/>
          </w:tcPr>
          <w:p w14:paraId="40F7CFDD" w14:textId="77777777" w:rsidR="005C73FE" w:rsidRDefault="005C73FE">
            <w:pPr>
              <w:keepNext/>
              <w:keepLines/>
              <w:spacing w:after="0"/>
              <w:jc w:val="center"/>
              <w:rPr>
                <w:b/>
              </w:rPr>
            </w:pPr>
            <w:r>
              <w:rPr>
                <w:b/>
              </w:rPr>
              <w:t>Signature</w:t>
            </w:r>
          </w:p>
        </w:tc>
        <w:tc>
          <w:tcPr>
            <w:tcW w:w="1466" w:type="dxa"/>
            <w:vAlign w:val="center"/>
          </w:tcPr>
          <w:p w14:paraId="7DEE1ED5" w14:textId="77777777" w:rsidR="005C73FE" w:rsidRDefault="005C73FE">
            <w:pPr>
              <w:keepNext/>
              <w:keepLines/>
              <w:spacing w:after="0"/>
              <w:jc w:val="center"/>
              <w:rPr>
                <w:b/>
              </w:rPr>
            </w:pPr>
            <w:r>
              <w:rPr>
                <w:b/>
              </w:rPr>
              <w:t>Date</w:t>
            </w:r>
          </w:p>
        </w:tc>
      </w:tr>
      <w:tr w:rsidR="005B2AE4" w14:paraId="16B5D3C8" w14:textId="77777777">
        <w:trPr>
          <w:trHeight w:val="591"/>
        </w:trPr>
        <w:tc>
          <w:tcPr>
            <w:tcW w:w="2376" w:type="dxa"/>
            <w:vAlign w:val="center"/>
          </w:tcPr>
          <w:p w14:paraId="336F3315" w14:textId="77777777" w:rsidR="005B2AE4" w:rsidRDefault="005B2AE4">
            <w:pPr>
              <w:keepNext/>
              <w:keepLines/>
              <w:spacing w:after="0"/>
              <w:ind w:right="317"/>
            </w:pPr>
            <w:r>
              <w:t>National Grid Electricity System Operator Ltd</w:t>
            </w:r>
          </w:p>
        </w:tc>
        <w:tc>
          <w:tcPr>
            <w:tcW w:w="2410" w:type="dxa"/>
            <w:vAlign w:val="center"/>
          </w:tcPr>
          <w:p w14:paraId="4C0771B6" w14:textId="77777777" w:rsidR="005B2AE4" w:rsidRDefault="005B2AE4">
            <w:pPr>
              <w:keepNext/>
              <w:keepLines/>
              <w:spacing w:after="0"/>
            </w:pPr>
          </w:p>
        </w:tc>
        <w:tc>
          <w:tcPr>
            <w:tcW w:w="2268" w:type="dxa"/>
            <w:vAlign w:val="center"/>
          </w:tcPr>
          <w:p w14:paraId="54A23F17" w14:textId="77777777" w:rsidR="005B2AE4" w:rsidRDefault="005B2AE4">
            <w:pPr>
              <w:keepNext/>
              <w:keepLines/>
              <w:spacing w:after="0"/>
            </w:pPr>
          </w:p>
        </w:tc>
        <w:tc>
          <w:tcPr>
            <w:tcW w:w="1466" w:type="dxa"/>
            <w:vAlign w:val="center"/>
          </w:tcPr>
          <w:p w14:paraId="6F5B2560" w14:textId="77777777" w:rsidR="005B2AE4" w:rsidRDefault="005B2AE4">
            <w:pPr>
              <w:keepNext/>
              <w:keepLines/>
              <w:spacing w:after="0"/>
            </w:pPr>
          </w:p>
        </w:tc>
      </w:tr>
      <w:tr w:rsidR="005C73FE" w14:paraId="0A0FC744" w14:textId="77777777">
        <w:trPr>
          <w:trHeight w:val="591"/>
        </w:trPr>
        <w:tc>
          <w:tcPr>
            <w:tcW w:w="2376" w:type="dxa"/>
            <w:vAlign w:val="center"/>
          </w:tcPr>
          <w:p w14:paraId="588A5587" w14:textId="77777777" w:rsidR="005C73FE" w:rsidRDefault="005C73FE">
            <w:pPr>
              <w:keepNext/>
              <w:keepLines/>
              <w:spacing w:after="0"/>
              <w:ind w:right="317"/>
            </w:pPr>
            <w:r>
              <w:t>National Grid Electricity Transmission plc</w:t>
            </w:r>
          </w:p>
        </w:tc>
        <w:tc>
          <w:tcPr>
            <w:tcW w:w="2410" w:type="dxa"/>
            <w:vAlign w:val="center"/>
          </w:tcPr>
          <w:p w14:paraId="4E000CE2" w14:textId="77777777" w:rsidR="005C73FE" w:rsidRDefault="005C73FE">
            <w:pPr>
              <w:keepNext/>
              <w:keepLines/>
              <w:spacing w:after="0"/>
            </w:pPr>
          </w:p>
        </w:tc>
        <w:tc>
          <w:tcPr>
            <w:tcW w:w="2268" w:type="dxa"/>
            <w:vAlign w:val="center"/>
          </w:tcPr>
          <w:p w14:paraId="72FB2911" w14:textId="77777777" w:rsidR="005C73FE" w:rsidRDefault="005C73FE">
            <w:pPr>
              <w:keepNext/>
              <w:keepLines/>
              <w:spacing w:after="0"/>
            </w:pPr>
          </w:p>
        </w:tc>
        <w:tc>
          <w:tcPr>
            <w:tcW w:w="1466" w:type="dxa"/>
            <w:vAlign w:val="center"/>
          </w:tcPr>
          <w:p w14:paraId="286371C1" w14:textId="77777777" w:rsidR="005C73FE" w:rsidRDefault="005C73FE">
            <w:pPr>
              <w:keepNext/>
              <w:keepLines/>
              <w:spacing w:after="0"/>
            </w:pPr>
          </w:p>
        </w:tc>
      </w:tr>
      <w:tr w:rsidR="005C73FE" w14:paraId="0474AB7F" w14:textId="77777777">
        <w:trPr>
          <w:trHeight w:val="591"/>
        </w:trPr>
        <w:tc>
          <w:tcPr>
            <w:tcW w:w="2376" w:type="dxa"/>
            <w:vAlign w:val="center"/>
          </w:tcPr>
          <w:p w14:paraId="1A5C407D" w14:textId="77777777" w:rsidR="005C73FE" w:rsidRDefault="005C73FE">
            <w:pPr>
              <w:pStyle w:val="Header"/>
              <w:keepNext/>
              <w:keepLines/>
              <w:tabs>
                <w:tab w:val="clear" w:pos="4153"/>
                <w:tab w:val="clear" w:pos="8306"/>
              </w:tabs>
              <w:spacing w:after="0"/>
            </w:pPr>
            <w:r>
              <w:t xml:space="preserve">SP Transmission </w:t>
            </w:r>
            <w:r w:rsidR="00D457D0">
              <w:t>plc</w:t>
            </w:r>
          </w:p>
        </w:tc>
        <w:tc>
          <w:tcPr>
            <w:tcW w:w="2410" w:type="dxa"/>
            <w:vAlign w:val="center"/>
          </w:tcPr>
          <w:p w14:paraId="6022CB82" w14:textId="77777777" w:rsidR="005C73FE" w:rsidRDefault="005C73FE">
            <w:pPr>
              <w:keepNext/>
              <w:keepLines/>
              <w:spacing w:after="0"/>
            </w:pPr>
          </w:p>
        </w:tc>
        <w:tc>
          <w:tcPr>
            <w:tcW w:w="2268" w:type="dxa"/>
            <w:vAlign w:val="center"/>
          </w:tcPr>
          <w:p w14:paraId="31E61ABC" w14:textId="77777777" w:rsidR="005C73FE" w:rsidRDefault="005C73FE">
            <w:pPr>
              <w:keepNext/>
              <w:keepLines/>
              <w:spacing w:after="0"/>
            </w:pPr>
          </w:p>
        </w:tc>
        <w:tc>
          <w:tcPr>
            <w:tcW w:w="1466" w:type="dxa"/>
            <w:vAlign w:val="center"/>
          </w:tcPr>
          <w:p w14:paraId="639C7656" w14:textId="77777777" w:rsidR="005C73FE" w:rsidRDefault="005C73FE">
            <w:pPr>
              <w:keepNext/>
              <w:keepLines/>
              <w:spacing w:after="0"/>
            </w:pPr>
          </w:p>
        </w:tc>
      </w:tr>
      <w:tr w:rsidR="005C73FE" w14:paraId="4BF42FF5" w14:textId="77777777">
        <w:trPr>
          <w:trHeight w:val="592"/>
        </w:trPr>
        <w:tc>
          <w:tcPr>
            <w:tcW w:w="2376" w:type="dxa"/>
            <w:vAlign w:val="center"/>
          </w:tcPr>
          <w:p w14:paraId="0AE3C9FB" w14:textId="77777777" w:rsidR="005C73FE" w:rsidRDefault="00B94492">
            <w:pPr>
              <w:keepNext/>
              <w:keepLines/>
              <w:spacing w:after="0"/>
            </w:pPr>
            <w:r>
              <w:t xml:space="preserve">Scottish Hydro </w:t>
            </w:r>
            <w:r w:rsidR="005C73FE">
              <w:t xml:space="preserve">Electric Transmission </w:t>
            </w:r>
            <w:r w:rsidR="00D457D0">
              <w:t>plc</w:t>
            </w:r>
          </w:p>
        </w:tc>
        <w:tc>
          <w:tcPr>
            <w:tcW w:w="2410" w:type="dxa"/>
            <w:vAlign w:val="center"/>
          </w:tcPr>
          <w:p w14:paraId="5FC8676A" w14:textId="77777777" w:rsidR="005C73FE" w:rsidRDefault="005C73FE">
            <w:pPr>
              <w:keepNext/>
              <w:keepLines/>
              <w:spacing w:after="0"/>
            </w:pPr>
          </w:p>
        </w:tc>
        <w:tc>
          <w:tcPr>
            <w:tcW w:w="2268" w:type="dxa"/>
            <w:vAlign w:val="center"/>
          </w:tcPr>
          <w:p w14:paraId="2634476B" w14:textId="77777777" w:rsidR="005C73FE" w:rsidRDefault="005C73FE">
            <w:pPr>
              <w:keepNext/>
              <w:keepLines/>
              <w:spacing w:after="0"/>
            </w:pPr>
          </w:p>
        </w:tc>
        <w:tc>
          <w:tcPr>
            <w:tcW w:w="1466" w:type="dxa"/>
            <w:vAlign w:val="center"/>
          </w:tcPr>
          <w:p w14:paraId="3EA49BA7" w14:textId="77777777" w:rsidR="005C73FE" w:rsidRDefault="005C73FE">
            <w:pPr>
              <w:keepNext/>
              <w:keepLines/>
              <w:spacing w:after="0"/>
            </w:pPr>
          </w:p>
        </w:tc>
      </w:tr>
      <w:tr w:rsidR="00B20B70" w14:paraId="6E5763D5" w14:textId="77777777">
        <w:trPr>
          <w:trHeight w:val="592"/>
        </w:trPr>
        <w:tc>
          <w:tcPr>
            <w:tcW w:w="2376" w:type="dxa"/>
            <w:vAlign w:val="center"/>
          </w:tcPr>
          <w:p w14:paraId="71E09F1F" w14:textId="77777777" w:rsidR="00B20B70" w:rsidRDefault="00B20B70">
            <w:pPr>
              <w:keepNext/>
              <w:keepLines/>
              <w:spacing w:after="0"/>
            </w:pPr>
            <w:r w:rsidRPr="002A2856">
              <w:t>Offshore Transmission Owners</w:t>
            </w:r>
          </w:p>
        </w:tc>
        <w:tc>
          <w:tcPr>
            <w:tcW w:w="2410" w:type="dxa"/>
            <w:vAlign w:val="center"/>
          </w:tcPr>
          <w:p w14:paraId="51454F4A" w14:textId="77777777" w:rsidR="00B20B70" w:rsidRDefault="00B20B70">
            <w:pPr>
              <w:keepNext/>
              <w:keepLines/>
              <w:spacing w:after="0"/>
            </w:pPr>
          </w:p>
        </w:tc>
        <w:tc>
          <w:tcPr>
            <w:tcW w:w="2268" w:type="dxa"/>
            <w:vAlign w:val="center"/>
          </w:tcPr>
          <w:p w14:paraId="6AFF9A6E" w14:textId="77777777" w:rsidR="00B20B70" w:rsidRDefault="00B20B70">
            <w:pPr>
              <w:keepNext/>
              <w:keepLines/>
              <w:spacing w:after="0"/>
            </w:pPr>
          </w:p>
        </w:tc>
        <w:tc>
          <w:tcPr>
            <w:tcW w:w="1466" w:type="dxa"/>
            <w:vAlign w:val="center"/>
          </w:tcPr>
          <w:p w14:paraId="6AD451EA" w14:textId="77777777" w:rsidR="00B20B70" w:rsidRDefault="00B20B70">
            <w:pPr>
              <w:keepNext/>
              <w:keepLines/>
              <w:spacing w:after="0"/>
            </w:pPr>
          </w:p>
        </w:tc>
      </w:tr>
    </w:tbl>
    <w:p w14:paraId="299DDCE3" w14:textId="77777777" w:rsidR="005C73FE" w:rsidRDefault="005C73FE">
      <w:pPr>
        <w:keepNext/>
        <w:keepLines/>
      </w:pPr>
    </w:p>
    <w:p w14:paraId="282FC9B5" w14:textId="77777777" w:rsidR="005C73FE" w:rsidRDefault="005C73FE">
      <w:pPr>
        <w:pStyle w:val="Heading5"/>
        <w:keepNext/>
        <w:keepLines/>
      </w:pPr>
      <w:r>
        <w:t>STC Procedure Change Control History</w:t>
      </w:r>
    </w:p>
    <w:p w14:paraId="4C59E50B" w14:textId="77777777" w:rsidR="005C73FE" w:rsidRDefault="005C73FE">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1417"/>
        <w:gridCol w:w="5577"/>
      </w:tblGrid>
      <w:tr w:rsidR="005C73FE" w14:paraId="35FD6FF7" w14:textId="77777777">
        <w:tc>
          <w:tcPr>
            <w:tcW w:w="1526" w:type="dxa"/>
          </w:tcPr>
          <w:p w14:paraId="2FB4AAFE" w14:textId="77777777" w:rsidR="005C73FE" w:rsidRDefault="005C73FE">
            <w:pPr>
              <w:keepNext/>
              <w:keepLines/>
              <w:spacing w:after="0"/>
            </w:pPr>
            <w:r>
              <w:t>Issue 001</w:t>
            </w:r>
          </w:p>
        </w:tc>
        <w:tc>
          <w:tcPr>
            <w:tcW w:w="1417" w:type="dxa"/>
          </w:tcPr>
          <w:p w14:paraId="41109D80" w14:textId="77777777" w:rsidR="005C73FE" w:rsidRDefault="005C73FE">
            <w:pPr>
              <w:keepNext/>
              <w:keepLines/>
              <w:spacing w:after="0"/>
            </w:pPr>
            <w:r>
              <w:t>16/03/2005</w:t>
            </w:r>
          </w:p>
        </w:tc>
        <w:tc>
          <w:tcPr>
            <w:tcW w:w="5577" w:type="dxa"/>
          </w:tcPr>
          <w:p w14:paraId="35771F6D" w14:textId="77777777" w:rsidR="005C73FE" w:rsidRDefault="005C73FE">
            <w:pPr>
              <w:keepNext/>
              <w:keepLines/>
              <w:spacing w:after="0"/>
            </w:pPr>
            <w:r>
              <w:t>BETTA Go-Live Version</w:t>
            </w:r>
          </w:p>
        </w:tc>
      </w:tr>
      <w:tr w:rsidR="005C73FE" w14:paraId="588E08F5" w14:textId="77777777">
        <w:tc>
          <w:tcPr>
            <w:tcW w:w="1526" w:type="dxa"/>
          </w:tcPr>
          <w:p w14:paraId="56BD28A0" w14:textId="77777777" w:rsidR="005C73FE" w:rsidRDefault="005C73FE">
            <w:pPr>
              <w:keepNext/>
              <w:keepLines/>
              <w:spacing w:after="0"/>
            </w:pPr>
            <w:r>
              <w:t>Issue 002</w:t>
            </w:r>
          </w:p>
        </w:tc>
        <w:tc>
          <w:tcPr>
            <w:tcW w:w="1417" w:type="dxa"/>
          </w:tcPr>
          <w:p w14:paraId="31CC706C" w14:textId="77777777" w:rsidR="005C73FE" w:rsidRDefault="005C73FE">
            <w:pPr>
              <w:keepNext/>
              <w:keepLines/>
              <w:spacing w:after="0"/>
            </w:pPr>
            <w:r>
              <w:t>04/07/2005</w:t>
            </w:r>
          </w:p>
        </w:tc>
        <w:tc>
          <w:tcPr>
            <w:tcW w:w="5577" w:type="dxa"/>
          </w:tcPr>
          <w:p w14:paraId="0B01A11A" w14:textId="77777777" w:rsidR="005C73FE" w:rsidRDefault="005C73FE">
            <w:pPr>
              <w:keepNext/>
              <w:keepLines/>
              <w:spacing w:after="0"/>
            </w:pPr>
            <w:r>
              <w:t>Issue 002 incorporating PA029</w:t>
            </w:r>
          </w:p>
        </w:tc>
      </w:tr>
      <w:tr w:rsidR="005C73FE" w14:paraId="6FF49D88" w14:textId="77777777">
        <w:tc>
          <w:tcPr>
            <w:tcW w:w="1526" w:type="dxa"/>
          </w:tcPr>
          <w:p w14:paraId="5BFA86C7" w14:textId="77777777" w:rsidR="005C73FE" w:rsidRDefault="005C73FE">
            <w:pPr>
              <w:keepNext/>
              <w:keepLines/>
              <w:spacing w:after="0"/>
            </w:pPr>
            <w:r>
              <w:t>Issue 003</w:t>
            </w:r>
          </w:p>
        </w:tc>
        <w:tc>
          <w:tcPr>
            <w:tcW w:w="1417" w:type="dxa"/>
          </w:tcPr>
          <w:p w14:paraId="35117016" w14:textId="77777777" w:rsidR="005C73FE" w:rsidRDefault="005C73FE">
            <w:pPr>
              <w:keepNext/>
              <w:keepLines/>
              <w:spacing w:after="0"/>
            </w:pPr>
            <w:r>
              <w:t>25/10/2005</w:t>
            </w:r>
          </w:p>
        </w:tc>
        <w:tc>
          <w:tcPr>
            <w:tcW w:w="5577" w:type="dxa"/>
          </w:tcPr>
          <w:p w14:paraId="7905D621" w14:textId="77777777" w:rsidR="005C73FE" w:rsidRDefault="005C73FE">
            <w:pPr>
              <w:keepNext/>
              <w:keepLines/>
              <w:spacing w:after="0"/>
            </w:pPr>
            <w:r>
              <w:t>Issue 003 incorporating PA034 &amp; PA037</w:t>
            </w:r>
          </w:p>
        </w:tc>
      </w:tr>
      <w:tr w:rsidR="005C73FE" w14:paraId="33096D1E" w14:textId="77777777">
        <w:tc>
          <w:tcPr>
            <w:tcW w:w="1526" w:type="dxa"/>
          </w:tcPr>
          <w:p w14:paraId="164C59D4" w14:textId="77777777" w:rsidR="005C73FE" w:rsidRDefault="005C73FE">
            <w:pPr>
              <w:keepNext/>
              <w:keepLines/>
              <w:spacing w:after="0"/>
            </w:pPr>
            <w:r>
              <w:t>Issue 004</w:t>
            </w:r>
          </w:p>
        </w:tc>
        <w:tc>
          <w:tcPr>
            <w:tcW w:w="1417" w:type="dxa"/>
          </w:tcPr>
          <w:p w14:paraId="0A1ED164" w14:textId="77777777" w:rsidR="005C73FE" w:rsidRDefault="005C73FE">
            <w:pPr>
              <w:keepNext/>
              <w:keepLines/>
              <w:spacing w:after="0"/>
            </w:pPr>
            <w:r>
              <w:t>31/01/2006</w:t>
            </w:r>
          </w:p>
        </w:tc>
        <w:tc>
          <w:tcPr>
            <w:tcW w:w="5577" w:type="dxa"/>
          </w:tcPr>
          <w:p w14:paraId="5B53A5B8" w14:textId="77777777" w:rsidR="005C73FE" w:rsidRDefault="005C73FE">
            <w:pPr>
              <w:keepNext/>
              <w:keepLines/>
              <w:spacing w:after="0"/>
            </w:pPr>
            <w:r>
              <w:t>Issue 004 incorporating PA044</w:t>
            </w:r>
          </w:p>
        </w:tc>
      </w:tr>
      <w:tr w:rsidR="00B20B70" w14:paraId="5A788195" w14:textId="77777777">
        <w:tc>
          <w:tcPr>
            <w:tcW w:w="1526" w:type="dxa"/>
          </w:tcPr>
          <w:p w14:paraId="0BABF99C" w14:textId="77777777" w:rsidR="00B20B70" w:rsidRDefault="00B20B70">
            <w:pPr>
              <w:keepNext/>
              <w:keepLines/>
              <w:spacing w:after="0"/>
            </w:pPr>
            <w:r>
              <w:t>Issue 00</w:t>
            </w:r>
            <w:r w:rsidR="003C1F87">
              <w:t>5</w:t>
            </w:r>
          </w:p>
        </w:tc>
        <w:tc>
          <w:tcPr>
            <w:tcW w:w="1417" w:type="dxa"/>
          </w:tcPr>
          <w:p w14:paraId="5F9383C0" w14:textId="77777777" w:rsidR="00B20B70" w:rsidRDefault="00E27665">
            <w:pPr>
              <w:keepNext/>
              <w:keepLines/>
              <w:spacing w:after="0"/>
            </w:pPr>
            <w:r>
              <w:t>17</w:t>
            </w:r>
            <w:r w:rsidR="003C1F87">
              <w:t>/</w:t>
            </w:r>
            <w:r>
              <w:t>12</w:t>
            </w:r>
            <w:r w:rsidR="00B20B70">
              <w:t>/2009</w:t>
            </w:r>
          </w:p>
        </w:tc>
        <w:tc>
          <w:tcPr>
            <w:tcW w:w="5577" w:type="dxa"/>
          </w:tcPr>
          <w:p w14:paraId="393251CA" w14:textId="77777777" w:rsidR="00B20B70" w:rsidRDefault="00B20B70">
            <w:pPr>
              <w:keepNext/>
              <w:keepLines/>
              <w:spacing w:after="0"/>
            </w:pPr>
            <w:r>
              <w:t>Issue 00</w:t>
            </w:r>
            <w:r w:rsidR="003C1F87">
              <w:t>5</w:t>
            </w:r>
            <w:r>
              <w:t xml:space="preserve"> incorporating changes for Offshore Transmission</w:t>
            </w:r>
          </w:p>
        </w:tc>
      </w:tr>
      <w:tr w:rsidR="00081B38" w14:paraId="4B9241FC" w14:textId="77777777" w:rsidTr="00081B38">
        <w:tc>
          <w:tcPr>
            <w:tcW w:w="1526" w:type="dxa"/>
            <w:tcBorders>
              <w:top w:val="single" w:sz="4" w:space="0" w:color="auto"/>
              <w:left w:val="single" w:sz="4" w:space="0" w:color="auto"/>
              <w:bottom w:val="single" w:sz="4" w:space="0" w:color="auto"/>
              <w:right w:val="single" w:sz="4" w:space="0" w:color="auto"/>
            </w:tcBorders>
          </w:tcPr>
          <w:p w14:paraId="5C100ABE" w14:textId="77777777" w:rsidR="00081B38" w:rsidRDefault="00081B38" w:rsidP="003300DA">
            <w:pPr>
              <w:keepNext/>
              <w:keepLines/>
              <w:spacing w:after="0"/>
            </w:pPr>
            <w:r>
              <w:t>Issue 006</w:t>
            </w:r>
          </w:p>
        </w:tc>
        <w:tc>
          <w:tcPr>
            <w:tcW w:w="1417" w:type="dxa"/>
            <w:tcBorders>
              <w:top w:val="single" w:sz="4" w:space="0" w:color="auto"/>
              <w:left w:val="single" w:sz="4" w:space="0" w:color="auto"/>
              <w:bottom w:val="single" w:sz="4" w:space="0" w:color="auto"/>
              <w:right w:val="single" w:sz="4" w:space="0" w:color="auto"/>
            </w:tcBorders>
          </w:tcPr>
          <w:p w14:paraId="6E78FE27" w14:textId="77777777" w:rsidR="00081B38" w:rsidRDefault="001D79EC" w:rsidP="003300DA">
            <w:pPr>
              <w:keepNext/>
              <w:keepLines/>
              <w:spacing w:after="0"/>
            </w:pPr>
            <w:r>
              <w:t>30/03</w:t>
            </w:r>
            <w:r w:rsidR="006E2808">
              <w:t>/2015</w:t>
            </w:r>
          </w:p>
        </w:tc>
        <w:tc>
          <w:tcPr>
            <w:tcW w:w="5577" w:type="dxa"/>
            <w:tcBorders>
              <w:top w:val="single" w:sz="4" w:space="0" w:color="auto"/>
              <w:left w:val="single" w:sz="4" w:space="0" w:color="auto"/>
              <w:bottom w:val="single" w:sz="4" w:space="0" w:color="auto"/>
              <w:right w:val="single" w:sz="4" w:space="0" w:color="auto"/>
            </w:tcBorders>
          </w:tcPr>
          <w:p w14:paraId="32BB03EC" w14:textId="77777777" w:rsidR="00081B38" w:rsidRDefault="00081B38" w:rsidP="001D79EC">
            <w:pPr>
              <w:keepNext/>
              <w:keepLines/>
              <w:spacing w:after="0"/>
            </w:pPr>
            <w:r>
              <w:t xml:space="preserve">Issue 006 </w:t>
            </w:r>
            <w:r w:rsidR="001D79EC">
              <w:t xml:space="preserve">incorporating </w:t>
            </w:r>
            <w:r w:rsidR="006E2808">
              <w:t>PM082</w:t>
            </w:r>
          </w:p>
        </w:tc>
      </w:tr>
      <w:tr w:rsidR="005B2AE4" w14:paraId="3AB643B8" w14:textId="77777777" w:rsidTr="00081B38">
        <w:tc>
          <w:tcPr>
            <w:tcW w:w="1526" w:type="dxa"/>
            <w:tcBorders>
              <w:top w:val="single" w:sz="4" w:space="0" w:color="auto"/>
              <w:left w:val="single" w:sz="4" w:space="0" w:color="auto"/>
              <w:bottom w:val="single" w:sz="4" w:space="0" w:color="auto"/>
              <w:right w:val="single" w:sz="4" w:space="0" w:color="auto"/>
            </w:tcBorders>
          </w:tcPr>
          <w:p w14:paraId="44FA44CD" w14:textId="77777777" w:rsidR="005B2AE4" w:rsidRDefault="005B2AE4" w:rsidP="003300DA">
            <w:pPr>
              <w:keepNext/>
              <w:keepLines/>
              <w:spacing w:after="0"/>
            </w:pPr>
            <w:r>
              <w:t>Issue 007</w:t>
            </w:r>
          </w:p>
        </w:tc>
        <w:tc>
          <w:tcPr>
            <w:tcW w:w="1417" w:type="dxa"/>
            <w:tcBorders>
              <w:top w:val="single" w:sz="4" w:space="0" w:color="auto"/>
              <w:left w:val="single" w:sz="4" w:space="0" w:color="auto"/>
              <w:bottom w:val="single" w:sz="4" w:space="0" w:color="auto"/>
              <w:right w:val="single" w:sz="4" w:space="0" w:color="auto"/>
            </w:tcBorders>
          </w:tcPr>
          <w:p w14:paraId="502E47A9" w14:textId="77777777" w:rsidR="005B2AE4" w:rsidRDefault="005B2AE4" w:rsidP="003300DA">
            <w:pPr>
              <w:keepNext/>
              <w:keepLines/>
              <w:spacing w:after="0"/>
            </w:pPr>
            <w:r>
              <w:t>01/04/2019</w:t>
            </w:r>
          </w:p>
        </w:tc>
        <w:tc>
          <w:tcPr>
            <w:tcW w:w="5577" w:type="dxa"/>
            <w:tcBorders>
              <w:top w:val="single" w:sz="4" w:space="0" w:color="auto"/>
              <w:left w:val="single" w:sz="4" w:space="0" w:color="auto"/>
              <w:bottom w:val="single" w:sz="4" w:space="0" w:color="auto"/>
              <w:right w:val="single" w:sz="4" w:space="0" w:color="auto"/>
            </w:tcBorders>
          </w:tcPr>
          <w:p w14:paraId="1A7FFA69" w14:textId="77777777" w:rsidR="005B2AE4" w:rsidRDefault="005B2AE4" w:rsidP="001D79EC">
            <w:pPr>
              <w:keepNext/>
              <w:keepLines/>
              <w:spacing w:after="0"/>
            </w:pPr>
            <w:r>
              <w:t>Issue 007 incorporating National Grid Legal Separation changes</w:t>
            </w:r>
          </w:p>
        </w:tc>
      </w:tr>
    </w:tbl>
    <w:p w14:paraId="7D50BECF" w14:textId="77777777" w:rsidR="005C73FE" w:rsidRDefault="005C73FE">
      <w:pPr>
        <w:keepNext/>
        <w:keepLines/>
      </w:pPr>
    </w:p>
    <w:p w14:paraId="1DB50AA8" w14:textId="77777777" w:rsidR="005C73FE" w:rsidRDefault="005C73FE">
      <w:pPr>
        <w:pStyle w:val="Heading1"/>
        <w:keepLines/>
        <w:numPr>
          <w:ilvl w:val="0"/>
          <w:numId w:val="0"/>
        </w:numPr>
      </w:pPr>
      <w:r>
        <w:t xml:space="preserve">Introduction </w:t>
      </w:r>
    </w:p>
    <w:p w14:paraId="45668175" w14:textId="77777777" w:rsidR="005C73FE" w:rsidRDefault="005C73FE">
      <w:pPr>
        <w:pStyle w:val="Heading2"/>
        <w:keepLines/>
      </w:pPr>
      <w:r>
        <w:t>Scope</w:t>
      </w:r>
    </w:p>
    <w:p w14:paraId="088148B6" w14:textId="77777777" w:rsidR="005C73FE" w:rsidRDefault="005C73FE">
      <w:pPr>
        <w:pStyle w:val="Heading3"/>
      </w:pPr>
      <w:r>
        <w:t>This document sets out the procedure for the commissioning and decommissioning</w:t>
      </w:r>
      <w:r w:rsidR="00D457D0">
        <w:t>,</w:t>
      </w:r>
      <w:r w:rsidR="00B640E4">
        <w:t xml:space="preserve"> as shown in Appendix A</w:t>
      </w:r>
      <w:r w:rsidR="00D457D0">
        <w:t>,</w:t>
      </w:r>
      <w:r>
        <w:t xml:space="preserve"> of new, or modified Connection</w:t>
      </w:r>
      <w:r w:rsidR="00D457D0">
        <w:t>s</w:t>
      </w:r>
      <w:r>
        <w:t xml:space="preserve"> or infrastructure assets on the TO Transmission </w:t>
      </w:r>
      <w:proofErr w:type="gramStart"/>
      <w:r>
        <w:t>System, and</w:t>
      </w:r>
      <w:proofErr w:type="gramEnd"/>
      <w:r>
        <w:t xml:space="preserve"> describes the associated responsibilities and requirements of Parties. </w:t>
      </w:r>
    </w:p>
    <w:p w14:paraId="62CF3479" w14:textId="77777777" w:rsidR="005C73FE" w:rsidRDefault="005C73FE">
      <w:pPr>
        <w:pStyle w:val="Heading3"/>
      </w:pPr>
      <w:r>
        <w:t xml:space="preserve">Where commissioning and decommissioning activities are required to restore faulted Plant and/or Apparatus to service, the stated timescales for notification and production of the documentation and certification required in accordance with this procedure may not be achievable. In such circumstances the principles of the procedure should be followed. </w:t>
      </w:r>
    </w:p>
    <w:p w14:paraId="421CF54D" w14:textId="77777777" w:rsidR="005C73FE" w:rsidRDefault="005C73FE">
      <w:pPr>
        <w:pStyle w:val="Heading3"/>
      </w:pPr>
      <w:r>
        <w:t xml:space="preserve">This procedure shall also be used for the commissioning of a Connection provided by a TO and the first energisation of that Connection. As a User is involved, the additional requirements of </w:t>
      </w:r>
      <w:r w:rsidRPr="003C1F87">
        <w:t>STCP 19-3 Operational Notifications and Compliance Testing</w:t>
      </w:r>
      <w:r>
        <w:t xml:space="preserve"> should be followed.</w:t>
      </w:r>
    </w:p>
    <w:p w14:paraId="6BFB61AA" w14:textId="77777777" w:rsidR="005C73FE" w:rsidRDefault="005C73FE">
      <w:pPr>
        <w:pStyle w:val="Heading3"/>
      </w:pPr>
      <w:r>
        <w:t xml:space="preserve">Technical data relating to proposed Transmission System changes shall be exchanged between all affected Parties, to ensure that all affected Parties are made aware of the sequence, </w:t>
      </w:r>
      <w:proofErr w:type="gramStart"/>
      <w:r>
        <w:t>timing</w:t>
      </w:r>
      <w:proofErr w:type="gramEnd"/>
      <w:r>
        <w:t xml:space="preserve"> and extent of any proposed changes, and allow each affected Party to predict the effect of the change.</w:t>
      </w:r>
    </w:p>
    <w:p w14:paraId="25DE96AB" w14:textId="77777777" w:rsidR="005C73FE" w:rsidRDefault="005C73FE">
      <w:pPr>
        <w:pStyle w:val="Heading3"/>
      </w:pPr>
      <w:r>
        <w:lastRenderedPageBreak/>
        <w:t xml:space="preserve">Some data exchanged as part of commissioning or decommissioning will form part of the TO Service Capability Specification (SCS). Such data will be updated in accordance with the SCS update process. Some of the certificates used for commissioning / decommissioning may also trigger updates to the SCS.  </w:t>
      </w:r>
    </w:p>
    <w:p w14:paraId="6746E4C7" w14:textId="77777777" w:rsidR="005C73FE" w:rsidRDefault="005C73FE">
      <w:pPr>
        <w:pStyle w:val="Heading3"/>
      </w:pPr>
      <w:r>
        <w:t xml:space="preserve">This procedure applies to </w:t>
      </w:r>
      <w:r w:rsidR="005B2AE4">
        <w:t>NGESO</w:t>
      </w:r>
      <w:r w:rsidR="00BA2782">
        <w:t xml:space="preserve"> </w:t>
      </w:r>
      <w:r>
        <w:t>and each TO. For the purposes of this document, TOs are:</w:t>
      </w:r>
    </w:p>
    <w:p w14:paraId="25C38B26" w14:textId="77777777" w:rsidR="005B2AE4" w:rsidRDefault="005B2AE4">
      <w:pPr>
        <w:pStyle w:val="Heading3"/>
        <w:numPr>
          <w:ilvl w:val="0"/>
          <w:numId w:val="22"/>
        </w:numPr>
        <w:tabs>
          <w:tab w:val="clear" w:pos="360"/>
          <w:tab w:val="num" w:pos="1080"/>
        </w:tabs>
        <w:ind w:left="1080"/>
      </w:pPr>
      <w:proofErr w:type="gramStart"/>
      <w:r>
        <w:t>NGET;</w:t>
      </w:r>
      <w:proofErr w:type="gramEnd"/>
      <w:r>
        <w:t xml:space="preserve"> </w:t>
      </w:r>
    </w:p>
    <w:p w14:paraId="59BDF703" w14:textId="77777777" w:rsidR="005C73FE" w:rsidRDefault="005C73FE">
      <w:pPr>
        <w:pStyle w:val="Heading3"/>
        <w:numPr>
          <w:ilvl w:val="0"/>
          <w:numId w:val="22"/>
        </w:numPr>
        <w:tabs>
          <w:tab w:val="clear" w:pos="360"/>
          <w:tab w:val="num" w:pos="1080"/>
        </w:tabs>
        <w:ind w:left="1080"/>
      </w:pPr>
      <w:r>
        <w:t>SPT</w:t>
      </w:r>
      <w:r w:rsidR="00D457D0">
        <w:t xml:space="preserve"> plc</w:t>
      </w:r>
      <w:r w:rsidR="00090BF5">
        <w:t xml:space="preserve"> </w:t>
      </w:r>
    </w:p>
    <w:p w14:paraId="67BA0F7F" w14:textId="77777777" w:rsidR="005B2AE4" w:rsidRDefault="007D296A">
      <w:pPr>
        <w:pStyle w:val="Heading3"/>
        <w:numPr>
          <w:ilvl w:val="0"/>
          <w:numId w:val="22"/>
        </w:numPr>
        <w:tabs>
          <w:tab w:val="clear" w:pos="360"/>
          <w:tab w:val="num" w:pos="1080"/>
        </w:tabs>
        <w:ind w:left="1080"/>
      </w:pPr>
      <w:r w:rsidRPr="001A07EB">
        <w:t>SHE Transmission" and "Scottish Hydro-Electric Transmission plc</w:t>
      </w:r>
      <w:r w:rsidDel="008E1738">
        <w:t xml:space="preserve"> </w:t>
      </w:r>
    </w:p>
    <w:p w14:paraId="67F15A12" w14:textId="77777777" w:rsidR="005C73FE" w:rsidRDefault="00B20B70">
      <w:pPr>
        <w:pStyle w:val="Heading3"/>
        <w:numPr>
          <w:ilvl w:val="0"/>
          <w:numId w:val="22"/>
        </w:numPr>
        <w:tabs>
          <w:tab w:val="clear" w:pos="360"/>
          <w:tab w:val="num" w:pos="1080"/>
        </w:tabs>
        <w:ind w:left="1080"/>
      </w:pPr>
      <w:r>
        <w:t>All Offshore Transmission Licence holders as appointed by OFGEM</w:t>
      </w:r>
      <w:r w:rsidR="005C73FE">
        <w:t>.</w:t>
      </w:r>
    </w:p>
    <w:p w14:paraId="311943B3" w14:textId="77777777" w:rsidR="00B20B70" w:rsidRDefault="00BA2782" w:rsidP="00B20B70">
      <w:pPr>
        <w:pStyle w:val="Heading3"/>
        <w:numPr>
          <w:ilvl w:val="0"/>
          <w:numId w:val="0"/>
        </w:numPr>
        <w:ind w:left="720" w:hanging="720"/>
      </w:pPr>
      <w:r>
        <w:t>1.1.7</w:t>
      </w:r>
      <w:r>
        <w:tab/>
      </w:r>
      <w:r w:rsidR="00B20B70" w:rsidRPr="002A0785">
        <w:t>In the event that specific conditions or exceptions are made in the document relating to an Onshore TO or Offshore TO these will be prefixed appropriately</w:t>
      </w:r>
      <w:r>
        <w:t>.</w:t>
      </w:r>
    </w:p>
    <w:p w14:paraId="3146F7BB" w14:textId="77777777" w:rsidR="005C73FE" w:rsidRDefault="005C73FE">
      <w:pPr>
        <w:pStyle w:val="Heading3"/>
        <w:numPr>
          <w:ilvl w:val="0"/>
          <w:numId w:val="0"/>
        </w:numPr>
      </w:pPr>
      <w:r>
        <w:t xml:space="preserve"> </w:t>
      </w:r>
    </w:p>
    <w:p w14:paraId="0A9A8246" w14:textId="77777777" w:rsidR="005C73FE" w:rsidRDefault="005C73FE">
      <w:pPr>
        <w:pStyle w:val="Heading2"/>
        <w:keepLines/>
      </w:pPr>
      <w:r>
        <w:t xml:space="preserve">Objectives </w:t>
      </w:r>
    </w:p>
    <w:p w14:paraId="648479E4" w14:textId="77777777" w:rsidR="005C73FE" w:rsidRDefault="005C73FE">
      <w:pPr>
        <w:pStyle w:val="Heading3"/>
      </w:pPr>
      <w:r>
        <w:t>This process specifies the following:</w:t>
      </w:r>
    </w:p>
    <w:p w14:paraId="4944FE16" w14:textId="77777777" w:rsidR="005C73FE" w:rsidRDefault="005C73FE">
      <w:pPr>
        <w:keepNext/>
        <w:keepLines/>
        <w:numPr>
          <w:ilvl w:val="0"/>
          <w:numId w:val="3"/>
        </w:numPr>
        <w:tabs>
          <w:tab w:val="clear" w:pos="360"/>
          <w:tab w:val="num" w:pos="1077"/>
        </w:tabs>
        <w:spacing w:after="0"/>
        <w:ind w:left="1071" w:hanging="357"/>
        <w:jc w:val="both"/>
      </w:pPr>
      <w:r>
        <w:t xml:space="preserve">the responsibilities of Parties, in relation to commissioning and decommissioning </w:t>
      </w:r>
      <w:proofErr w:type="gramStart"/>
      <w:r>
        <w:t>activities;</w:t>
      </w:r>
      <w:proofErr w:type="gramEnd"/>
      <w:r w:rsidR="00BA2782">
        <w:t xml:space="preserve"> </w:t>
      </w:r>
    </w:p>
    <w:p w14:paraId="76D47F29" w14:textId="77777777" w:rsidR="005C73FE" w:rsidRDefault="005C73FE">
      <w:pPr>
        <w:keepNext/>
        <w:keepLines/>
        <w:numPr>
          <w:ilvl w:val="0"/>
          <w:numId w:val="3"/>
        </w:numPr>
        <w:tabs>
          <w:tab w:val="clear" w:pos="360"/>
          <w:tab w:val="num" w:pos="1077"/>
        </w:tabs>
        <w:spacing w:after="0"/>
        <w:ind w:left="1071" w:hanging="357"/>
        <w:jc w:val="both"/>
      </w:pPr>
      <w:r>
        <w:t xml:space="preserve">the requirements for the exchange of information related to commissioning and decommissioning activities across the </w:t>
      </w:r>
      <w:r w:rsidR="005B2AE4">
        <w:t>NGESO</w:t>
      </w:r>
      <w:r>
        <w:t xml:space="preserve"> ~ TO interface; and</w:t>
      </w:r>
    </w:p>
    <w:p w14:paraId="511F3AAF" w14:textId="77777777" w:rsidR="005C73FE" w:rsidRDefault="005C73FE">
      <w:pPr>
        <w:keepNext/>
        <w:keepLines/>
        <w:numPr>
          <w:ilvl w:val="0"/>
          <w:numId w:val="3"/>
        </w:numPr>
        <w:tabs>
          <w:tab w:val="clear" w:pos="360"/>
          <w:tab w:val="num" w:pos="1074"/>
        </w:tabs>
        <w:ind w:left="1074"/>
        <w:jc w:val="both"/>
      </w:pPr>
      <w:r>
        <w:t xml:space="preserve">the means of communication to be used across the </w:t>
      </w:r>
      <w:r w:rsidR="005B2AE4">
        <w:t>NGESO</w:t>
      </w:r>
      <w:r>
        <w:t xml:space="preserve"> ~ TO interface.</w:t>
      </w:r>
    </w:p>
    <w:p w14:paraId="361B2FE7" w14:textId="77777777" w:rsidR="00D457D0" w:rsidRDefault="00081B38" w:rsidP="00D457D0">
      <w:pPr>
        <w:pStyle w:val="Heading2"/>
      </w:pPr>
      <w:r>
        <w:t>Reference Documents</w:t>
      </w:r>
      <w:r w:rsidR="00720A9F">
        <w:t xml:space="preserve"> </w:t>
      </w:r>
    </w:p>
    <w:p w14:paraId="4C099313" w14:textId="77777777" w:rsidR="00081B38" w:rsidRPr="00D457D0" w:rsidRDefault="00BA2782" w:rsidP="00D457D0">
      <w:pPr>
        <w:pStyle w:val="Heading2"/>
        <w:numPr>
          <w:ilvl w:val="0"/>
          <w:numId w:val="0"/>
        </w:numPr>
        <w:ind w:firstLine="720"/>
        <w:rPr>
          <w:b w:val="0"/>
          <w:i w:val="0"/>
          <w:sz w:val="20"/>
        </w:rPr>
      </w:pPr>
      <w:r w:rsidRPr="00D457D0">
        <w:rPr>
          <w:b w:val="0"/>
          <w:i w:val="0"/>
          <w:sz w:val="20"/>
        </w:rPr>
        <w:t>STCP 0</w:t>
      </w:r>
      <w:r w:rsidR="00081B38" w:rsidRPr="00D457D0">
        <w:rPr>
          <w:b w:val="0"/>
          <w:i w:val="0"/>
          <w:sz w:val="20"/>
        </w:rPr>
        <w:t>1.1</w:t>
      </w:r>
      <w:r w:rsidR="00156C2C">
        <w:rPr>
          <w:b w:val="0"/>
          <w:i w:val="0"/>
          <w:sz w:val="20"/>
        </w:rPr>
        <w:t xml:space="preserve"> – Operational Switching.</w:t>
      </w:r>
    </w:p>
    <w:p w14:paraId="265C17CC" w14:textId="77777777" w:rsidR="00720A9F" w:rsidRDefault="00720A9F" w:rsidP="00081B38">
      <w:pPr>
        <w:pStyle w:val="Heading3"/>
        <w:numPr>
          <w:ilvl w:val="0"/>
          <w:numId w:val="0"/>
        </w:numPr>
        <w:ind w:left="720"/>
      </w:pPr>
      <w:r>
        <w:t>STCP 04.1</w:t>
      </w:r>
      <w:r w:rsidR="00156C2C">
        <w:t xml:space="preserve"> – Real Time Data Change Management.</w:t>
      </w:r>
    </w:p>
    <w:p w14:paraId="3609A30F" w14:textId="77777777" w:rsidR="00081B38" w:rsidRDefault="00BA2782" w:rsidP="00081B38">
      <w:pPr>
        <w:pStyle w:val="Heading3"/>
        <w:numPr>
          <w:ilvl w:val="0"/>
          <w:numId w:val="0"/>
        </w:numPr>
        <w:ind w:left="720"/>
      </w:pPr>
      <w:r>
        <w:t>STCP 04-4</w:t>
      </w:r>
      <w:r w:rsidR="00156C2C">
        <w:t xml:space="preserve"> – Provision of Asset Operational Information.</w:t>
      </w:r>
    </w:p>
    <w:p w14:paraId="2AC147E6" w14:textId="77777777" w:rsidR="00081B38" w:rsidRDefault="00BA2782" w:rsidP="00081B38">
      <w:pPr>
        <w:pStyle w:val="Heading3"/>
        <w:numPr>
          <w:ilvl w:val="0"/>
          <w:numId w:val="0"/>
        </w:numPr>
        <w:ind w:left="720"/>
      </w:pPr>
      <w:r>
        <w:t>STCP 11.1</w:t>
      </w:r>
      <w:r w:rsidR="00156C2C">
        <w:t xml:space="preserve"> – Outage Planning.</w:t>
      </w:r>
    </w:p>
    <w:p w14:paraId="53F0070A" w14:textId="77777777" w:rsidR="00081B38" w:rsidRDefault="00BA2782" w:rsidP="00156C2C">
      <w:pPr>
        <w:pStyle w:val="Heading3"/>
        <w:numPr>
          <w:ilvl w:val="0"/>
          <w:numId w:val="0"/>
        </w:numPr>
        <w:ind w:left="720"/>
      </w:pPr>
      <w:r>
        <w:t>STCP 19.3</w:t>
      </w:r>
      <w:r w:rsidR="00156C2C">
        <w:t xml:space="preserve"> – Operational Notification and Compliance Testing.</w:t>
      </w:r>
    </w:p>
    <w:p w14:paraId="3A4AE539" w14:textId="77777777" w:rsidR="00156C2C" w:rsidRDefault="00156C2C" w:rsidP="00156C2C">
      <w:pPr>
        <w:pStyle w:val="Heading3"/>
        <w:numPr>
          <w:ilvl w:val="0"/>
          <w:numId w:val="0"/>
        </w:numPr>
        <w:ind w:left="720"/>
      </w:pPr>
    </w:p>
    <w:p w14:paraId="66488655" w14:textId="77777777" w:rsidR="005C73FE" w:rsidRDefault="005C73FE">
      <w:pPr>
        <w:pStyle w:val="Heading1"/>
        <w:keepLines/>
      </w:pPr>
      <w:r>
        <w:t>Key Definitions</w:t>
      </w:r>
    </w:p>
    <w:p w14:paraId="075667CA" w14:textId="77777777" w:rsidR="005C73FE" w:rsidRDefault="005C73FE">
      <w:pPr>
        <w:pStyle w:val="Heading2"/>
        <w:keepLines/>
      </w:pPr>
      <w:r>
        <w:t>For the purposes of STCP 19-4:</w:t>
      </w:r>
    </w:p>
    <w:p w14:paraId="18D85BFE" w14:textId="77777777" w:rsidR="005C73FE" w:rsidRDefault="005C73FE">
      <w:pPr>
        <w:pStyle w:val="Heading3"/>
      </w:pPr>
      <w:r>
        <w:rPr>
          <w:b/>
        </w:rPr>
        <w:t>Acceptance Certificate</w:t>
      </w:r>
      <w:r>
        <w:t xml:space="preserve"> means the document exchanged between the TO and </w:t>
      </w:r>
      <w:r w:rsidR="005B2AE4">
        <w:t>NGESO</w:t>
      </w:r>
      <w:r>
        <w:t xml:space="preserve"> to record the completion of Off-load Testing and On-load Testing.</w:t>
      </w:r>
    </w:p>
    <w:p w14:paraId="3F4DEE2C" w14:textId="77777777" w:rsidR="005C73FE" w:rsidRDefault="005C73FE">
      <w:pPr>
        <w:pStyle w:val="Heading3"/>
      </w:pPr>
      <w:r>
        <w:rPr>
          <w:b/>
        </w:rPr>
        <w:t xml:space="preserve">Commissioning </w:t>
      </w:r>
      <w:r w:rsidR="00090BF5">
        <w:rPr>
          <w:b/>
        </w:rPr>
        <w:t xml:space="preserve">and Decommissioning </w:t>
      </w:r>
      <w:r>
        <w:rPr>
          <w:b/>
        </w:rPr>
        <w:t>Panel</w:t>
      </w:r>
      <w:r>
        <w:t xml:space="preserve"> means a panel chaired by the relevant TO </w:t>
      </w:r>
      <w:proofErr w:type="spellStart"/>
      <w:r>
        <w:t>to</w:t>
      </w:r>
      <w:proofErr w:type="spellEnd"/>
      <w:r>
        <w:t xml:space="preserve"> manage and facilitate the commissioning and decommissioning of Plant and/or Apparatus. </w:t>
      </w:r>
    </w:p>
    <w:p w14:paraId="2BB6F217" w14:textId="77777777" w:rsidR="008E1738" w:rsidRDefault="008E1738">
      <w:pPr>
        <w:pStyle w:val="Heading3"/>
      </w:pPr>
      <w:r w:rsidRPr="007D296A">
        <w:rPr>
          <w:b/>
        </w:rPr>
        <w:t>Commissioning Switching Programme</w:t>
      </w:r>
      <w:r>
        <w:t xml:space="preserve"> means a</w:t>
      </w:r>
      <w:r w:rsidRPr="008E1738">
        <w:t xml:space="preserve"> </w:t>
      </w:r>
      <w:proofErr w:type="gramStart"/>
      <w:r w:rsidRPr="008E1738">
        <w:t>two part</w:t>
      </w:r>
      <w:proofErr w:type="gramEnd"/>
      <w:r w:rsidRPr="008E1738">
        <w:t xml:space="preserve"> document prepared and issued by the TO. Part 1 (Strategy) describes the overall commissioning strategy and identifies the limits of the Commissioning Switching Programme. Part 2 (Operations) details the sequence of operations required to energise, load, and facilitate the commissioning of Plant and / or Apparatus. Part 1 (Strategy) will be approved by </w:t>
      </w:r>
      <w:r w:rsidR="005B2AE4">
        <w:t>NGESO</w:t>
      </w:r>
      <w:r w:rsidRPr="008E1738">
        <w:t xml:space="preserve">. Part 1 (Strategy) </w:t>
      </w:r>
      <w:proofErr w:type="gramStart"/>
      <w:r w:rsidRPr="008E1738">
        <w:t>and  Part</w:t>
      </w:r>
      <w:proofErr w:type="gramEnd"/>
      <w:r w:rsidRPr="008E1738">
        <w:t xml:space="preserve"> 2 (Operations) will both be approved by the TO and any affected User".</w:t>
      </w:r>
    </w:p>
    <w:p w14:paraId="2472299C" w14:textId="77777777" w:rsidR="005C73FE" w:rsidRDefault="005C73FE">
      <w:pPr>
        <w:pStyle w:val="Heading3"/>
      </w:pPr>
      <w:r>
        <w:rPr>
          <w:b/>
        </w:rPr>
        <w:t>Decommissioning Report</w:t>
      </w:r>
      <w:r>
        <w:t xml:space="preserve"> means the document used by the TO </w:t>
      </w:r>
      <w:proofErr w:type="spellStart"/>
      <w:r>
        <w:t>to</w:t>
      </w:r>
      <w:proofErr w:type="spellEnd"/>
      <w:r>
        <w:t xml:space="preserve"> notify </w:t>
      </w:r>
      <w:r w:rsidR="005B2AE4">
        <w:t>NGESO</w:t>
      </w:r>
      <w:r>
        <w:t xml:space="preserve"> of Plant and/or Apparatus decommissioned and no longer available for operational service or configuration by </w:t>
      </w:r>
      <w:r w:rsidR="005B2AE4">
        <w:t>NGESO</w:t>
      </w:r>
      <w:r>
        <w:t>.</w:t>
      </w:r>
    </w:p>
    <w:p w14:paraId="4AB30390" w14:textId="77777777" w:rsidR="005C73FE" w:rsidRDefault="005C73FE">
      <w:pPr>
        <w:pStyle w:val="Heading3"/>
      </w:pPr>
      <w:r>
        <w:rPr>
          <w:b/>
        </w:rPr>
        <w:t>HV Safety Rules</w:t>
      </w:r>
      <w:r>
        <w:t xml:space="preserve"> means the rules used by the TO </w:t>
      </w:r>
      <w:proofErr w:type="spellStart"/>
      <w:r>
        <w:t>to</w:t>
      </w:r>
      <w:proofErr w:type="spellEnd"/>
      <w:r>
        <w:t xml:space="preserve"> manage safety in respect of transmission assets connected to or remaining within safety distances of the </w:t>
      </w:r>
      <w:r w:rsidR="003C1F87">
        <w:t>National Electricity Transmission System</w:t>
      </w:r>
      <w:r>
        <w:t xml:space="preserve">. </w:t>
      </w:r>
    </w:p>
    <w:p w14:paraId="509C8680" w14:textId="77777777" w:rsidR="005C73FE" w:rsidRDefault="005C73FE">
      <w:pPr>
        <w:pStyle w:val="Heading3"/>
      </w:pPr>
      <w:r>
        <w:rPr>
          <w:b/>
        </w:rPr>
        <w:lastRenderedPageBreak/>
        <w:t>HV System Change Certificate</w:t>
      </w:r>
      <w:r>
        <w:t xml:space="preserve"> means </w:t>
      </w:r>
      <w:r w:rsidR="00D457D0">
        <w:t xml:space="preserve">the </w:t>
      </w:r>
      <w:r>
        <w:t xml:space="preserve">document used by the TO </w:t>
      </w:r>
      <w:proofErr w:type="spellStart"/>
      <w:r>
        <w:t>to</w:t>
      </w:r>
      <w:proofErr w:type="spellEnd"/>
      <w:r>
        <w:t xml:space="preserve"> notify </w:t>
      </w:r>
      <w:r w:rsidR="005B2AE4">
        <w:t>NGESO</w:t>
      </w:r>
      <w:r>
        <w:t xml:space="preserve"> of permanent or </w:t>
      </w:r>
      <w:proofErr w:type="gramStart"/>
      <w:r>
        <w:t>long term</w:t>
      </w:r>
      <w:proofErr w:type="gramEnd"/>
      <w:r>
        <w:t xml:space="preserve"> changes to the </w:t>
      </w:r>
      <w:r w:rsidR="003C1F87">
        <w:t>National Electricity Transmission System</w:t>
      </w:r>
      <w:r>
        <w:t xml:space="preserve"> relating to additions, removals or changes to names or nomenclature of Plant and/or Apparatus.</w:t>
      </w:r>
    </w:p>
    <w:p w14:paraId="1FE0B884" w14:textId="77777777" w:rsidR="005C73FE" w:rsidRDefault="005C73FE">
      <w:pPr>
        <w:pStyle w:val="Heading3"/>
      </w:pPr>
      <w:r>
        <w:rPr>
          <w:b/>
        </w:rPr>
        <w:t>Off-load Testing</w:t>
      </w:r>
      <w:r>
        <w:t xml:space="preserve"> means the inspections, tests and off-load switching operations carried out as part of the Stage 1 Commissioning </w:t>
      </w:r>
      <w:r w:rsidR="00266EB5">
        <w:t>Plan</w:t>
      </w:r>
      <w:r>
        <w:t>.</w:t>
      </w:r>
    </w:p>
    <w:p w14:paraId="0B135588" w14:textId="77777777" w:rsidR="005C73FE" w:rsidRDefault="005C73FE">
      <w:pPr>
        <w:pStyle w:val="Heading3"/>
      </w:pPr>
      <w:r>
        <w:rPr>
          <w:b/>
        </w:rPr>
        <w:t>On-load Testing</w:t>
      </w:r>
      <w:r>
        <w:t xml:space="preserve"> means the tests and switching operations carried out as part of the Stage 2 Commissioning </w:t>
      </w:r>
      <w:r w:rsidR="00266EB5">
        <w:t>Plan</w:t>
      </w:r>
      <w:r>
        <w:t>.</w:t>
      </w:r>
    </w:p>
    <w:p w14:paraId="7FC4F102" w14:textId="77777777" w:rsidR="005C73FE" w:rsidRDefault="005C73FE">
      <w:pPr>
        <w:pStyle w:val="Heading3"/>
      </w:pPr>
      <w:r>
        <w:rPr>
          <w:b/>
        </w:rPr>
        <w:t>Operational Effect</w:t>
      </w:r>
      <w:r>
        <w:t xml:space="preserve"> is as defined in the Grid Code as at the Code effective Date and for the purposes of this STCP only, not as defined in the STC</w:t>
      </w:r>
    </w:p>
    <w:p w14:paraId="415ED92E" w14:textId="77777777" w:rsidR="005C73FE" w:rsidRDefault="005C73FE">
      <w:pPr>
        <w:pStyle w:val="Heading3"/>
      </w:pPr>
      <w:r>
        <w:rPr>
          <w:b/>
        </w:rPr>
        <w:t xml:space="preserve">Risk of Trip </w:t>
      </w:r>
      <w:r>
        <w:t>means</w:t>
      </w:r>
      <w:r>
        <w:rPr>
          <w:b/>
        </w:rPr>
        <w:t xml:space="preserve"> </w:t>
      </w:r>
      <w:r>
        <w:t>a formal acknowledgement involving specified in-service Plant or Apparatus of a risk materially beyond the normal level of risk of an imminent Services Reduction where it is not possible to remove, through reasonable endeavour, all tripping risks associated with a planned activity and that the trip event does not result in unacceptable System operating conditions.</w:t>
      </w:r>
    </w:p>
    <w:p w14:paraId="6EBE9280" w14:textId="77777777" w:rsidR="005C73FE" w:rsidRPr="003C1F87" w:rsidRDefault="005C73FE">
      <w:pPr>
        <w:pStyle w:val="Heading3"/>
      </w:pPr>
      <w:r>
        <w:rPr>
          <w:b/>
        </w:rPr>
        <w:t xml:space="preserve">Stage 1 Commissioning </w:t>
      </w:r>
      <w:r w:rsidR="005757B8" w:rsidRPr="00266EB5">
        <w:rPr>
          <w:b/>
        </w:rPr>
        <w:t>and Decommissioning</w:t>
      </w:r>
      <w:r w:rsidR="005757B8">
        <w:t xml:space="preserve"> </w:t>
      </w:r>
      <w:r>
        <w:rPr>
          <w:b/>
        </w:rPr>
        <w:t xml:space="preserve">Panel </w:t>
      </w:r>
      <w:r>
        <w:t xml:space="preserve">means a panel chaired by the relevant TO and whose responsibilities are </w:t>
      </w:r>
      <w:r w:rsidRPr="003C1F87">
        <w:t xml:space="preserve">described in 3.1 and 3.2 below. </w:t>
      </w:r>
    </w:p>
    <w:p w14:paraId="20071BB5" w14:textId="77777777" w:rsidR="005C73FE" w:rsidRPr="003C1F87" w:rsidRDefault="005C73FE">
      <w:pPr>
        <w:pStyle w:val="Heading3"/>
      </w:pPr>
      <w:r w:rsidRPr="003C1F87">
        <w:rPr>
          <w:b/>
        </w:rPr>
        <w:t xml:space="preserve">Stage 1 Commissioning </w:t>
      </w:r>
      <w:r w:rsidR="002614AD">
        <w:rPr>
          <w:b/>
        </w:rPr>
        <w:t xml:space="preserve">and Decommissioning </w:t>
      </w:r>
      <w:r w:rsidR="002614AD" w:rsidRPr="003C1F87">
        <w:rPr>
          <w:b/>
        </w:rPr>
        <w:t>P</w:t>
      </w:r>
      <w:r w:rsidR="002614AD">
        <w:rPr>
          <w:b/>
        </w:rPr>
        <w:t>lan</w:t>
      </w:r>
      <w:r w:rsidR="002614AD" w:rsidRPr="003C1F87">
        <w:rPr>
          <w:b/>
        </w:rPr>
        <w:t xml:space="preserve"> </w:t>
      </w:r>
      <w:r w:rsidRPr="003C1F87">
        <w:t xml:space="preserve">means a series of inspections, tests and off-load switching operations prepared, </w:t>
      </w:r>
      <w:proofErr w:type="gramStart"/>
      <w:r w:rsidRPr="003C1F87">
        <w:t>approved</w:t>
      </w:r>
      <w:proofErr w:type="gramEnd"/>
      <w:r w:rsidRPr="003C1F87">
        <w:t xml:space="preserve"> and carried out by the TO or nominee to verify that Plant and/or Apparatus is suitable for energisation.</w:t>
      </w:r>
    </w:p>
    <w:p w14:paraId="4BBEB51C" w14:textId="77777777" w:rsidR="005C73FE" w:rsidRDefault="005C73FE">
      <w:pPr>
        <w:pStyle w:val="Heading3"/>
      </w:pPr>
      <w:r w:rsidRPr="003C1F87">
        <w:rPr>
          <w:b/>
        </w:rPr>
        <w:t xml:space="preserve">Stage 2 Commissioning </w:t>
      </w:r>
      <w:r w:rsidR="005757B8" w:rsidRPr="00266EB5">
        <w:rPr>
          <w:b/>
        </w:rPr>
        <w:t>and Decommissioning</w:t>
      </w:r>
      <w:r w:rsidR="005757B8">
        <w:t xml:space="preserve"> </w:t>
      </w:r>
      <w:r w:rsidRPr="003C1F87">
        <w:rPr>
          <w:b/>
        </w:rPr>
        <w:t xml:space="preserve">Panel </w:t>
      </w:r>
      <w:r w:rsidRPr="003C1F87">
        <w:t>means a panel chaired by the relevant TO and whose responsibilities are described in 3.1 and 3.3</w:t>
      </w:r>
      <w:r>
        <w:t xml:space="preserve"> below.</w:t>
      </w:r>
    </w:p>
    <w:p w14:paraId="6E36E283" w14:textId="77777777" w:rsidR="005C73FE" w:rsidRDefault="005C73FE">
      <w:pPr>
        <w:pStyle w:val="Heading3"/>
      </w:pPr>
      <w:r>
        <w:rPr>
          <w:b/>
        </w:rPr>
        <w:t xml:space="preserve">Stage 2 Commissioning </w:t>
      </w:r>
      <w:r w:rsidR="002614AD">
        <w:rPr>
          <w:b/>
        </w:rPr>
        <w:t xml:space="preserve">and Decommissioning Plan </w:t>
      </w:r>
      <w:r>
        <w:t xml:space="preserve">means a series of inspections, tests and on-load switching operations prepared by the TO and approved and carried out jointly by the TO and </w:t>
      </w:r>
      <w:r w:rsidR="005B2AE4">
        <w:t>NGESO</w:t>
      </w:r>
      <w:r>
        <w:t xml:space="preserve"> that verify Plant and/or Apparatus is suitable for operational service. </w:t>
      </w:r>
    </w:p>
    <w:p w14:paraId="4A9CB8A5" w14:textId="77777777" w:rsidR="005C73FE" w:rsidRDefault="005C73FE">
      <w:pPr>
        <w:pStyle w:val="Heading3"/>
      </w:pPr>
      <w:r>
        <w:rPr>
          <w:b/>
        </w:rPr>
        <w:t>SCADA</w:t>
      </w:r>
      <w:r>
        <w:t xml:space="preserve"> means</w:t>
      </w:r>
      <w:r>
        <w:tab/>
        <w:t xml:space="preserve">Supervisory Control </w:t>
      </w:r>
      <w:proofErr w:type="gramStart"/>
      <w:r>
        <w:t>And</w:t>
      </w:r>
      <w:proofErr w:type="gramEnd"/>
      <w:r>
        <w:t xml:space="preserve"> Data Acquisition system i.e. the system used to monitor, operate and control the Transmission System (including outstations).  Where the term </w:t>
      </w:r>
      <w:r w:rsidR="005B2AE4">
        <w:t>NGESO</w:t>
      </w:r>
      <w:r>
        <w:t xml:space="preserve"> SCADA is used this refers to a Supervisory Control </w:t>
      </w:r>
      <w:proofErr w:type="gramStart"/>
      <w:r>
        <w:t>And</w:t>
      </w:r>
      <w:proofErr w:type="gramEnd"/>
      <w:r>
        <w:t xml:space="preserve"> Data Acquisition system owned by </w:t>
      </w:r>
      <w:r w:rsidR="005B2AE4">
        <w:t>NGESO</w:t>
      </w:r>
      <w:r>
        <w:t xml:space="preserve"> and where the term TO SCADA is used this refers to a Supervisory Control And Data Acquisition system owned by a TO.</w:t>
      </w:r>
    </w:p>
    <w:p w14:paraId="796471EC" w14:textId="77777777" w:rsidR="005C73FE" w:rsidRDefault="005C73FE">
      <w:pPr>
        <w:pStyle w:val="Heading3"/>
      </w:pPr>
      <w:r>
        <w:rPr>
          <w:b/>
        </w:rPr>
        <w:t>TO nominated Contractor(s)</w:t>
      </w:r>
      <w:r>
        <w:t xml:space="preserve"> means the representative(s) of the Company or Companies assigned by the TO </w:t>
      </w:r>
      <w:proofErr w:type="spellStart"/>
      <w:r>
        <w:t>to</w:t>
      </w:r>
      <w:proofErr w:type="spellEnd"/>
      <w:r>
        <w:t xml:space="preserve"> carry out work on their behalf.</w:t>
      </w:r>
    </w:p>
    <w:p w14:paraId="1D735EBA" w14:textId="77777777" w:rsidR="00FD3084" w:rsidRDefault="00FD3084" w:rsidP="007D296A">
      <w:pPr>
        <w:pStyle w:val="Heading3"/>
        <w:tabs>
          <w:tab w:val="clear" w:pos="720"/>
          <w:tab w:val="num" w:pos="0"/>
        </w:tabs>
      </w:pPr>
      <w:r>
        <w:rPr>
          <w:b/>
        </w:rPr>
        <w:t>User</w:t>
      </w:r>
      <w:r w:rsidR="007B27E9">
        <w:rPr>
          <w:b/>
        </w:rPr>
        <w:t xml:space="preserve">(s) </w:t>
      </w:r>
      <w:r w:rsidR="007B27E9">
        <w:t xml:space="preserve">any person (other than </w:t>
      </w:r>
      <w:r w:rsidR="005B2AE4">
        <w:t>NGESO</w:t>
      </w:r>
      <w:r w:rsidR="007B27E9">
        <w:t xml:space="preserve"> or a Transmission Owner) who is authorised to generate, participate in the transmission of, distribute or supply electricity or who is included in a class of </w:t>
      </w:r>
      <w:r w:rsidR="007B27E9">
        <w:rPr>
          <w:rFonts w:ascii="Helvetica" w:hAnsi="Helvetica" w:cs="Helvetica"/>
        </w:rPr>
        <w:t>person or persons which has been granted an exemption from section 6 of the Act</w:t>
      </w:r>
      <w:r w:rsidR="00156C2C">
        <w:rPr>
          <w:rFonts w:ascii="Helvetica" w:hAnsi="Helvetica" w:cs="Helvetica"/>
        </w:rPr>
        <w:t xml:space="preserve"> </w:t>
      </w:r>
      <w:r w:rsidR="00156C2C" w:rsidRPr="007667F4">
        <w:rPr>
          <w:rFonts w:ascii="Helvetica" w:hAnsi="Helvetica" w:cs="Helvetica"/>
        </w:rPr>
        <w:t>(System Operator</w:t>
      </w:r>
      <w:r w:rsidR="00156C2C">
        <w:rPr>
          <w:rFonts w:ascii="Helvetica" w:hAnsi="Helvetica" w:cs="Helvetica"/>
        </w:rPr>
        <w:t xml:space="preserve"> – Transmission Owner Code)</w:t>
      </w:r>
      <w:r w:rsidR="007B27E9">
        <w:rPr>
          <w:rFonts w:ascii="Helvetica" w:hAnsi="Helvetica" w:cs="Helvetica"/>
        </w:rPr>
        <w:t xml:space="preserve"> and any person engaged in the sale or purchase of electricity or who otherwise purchases or acquires for purchase </w:t>
      </w:r>
      <w:proofErr w:type="gramStart"/>
      <w:r w:rsidR="007B27E9">
        <w:rPr>
          <w:rFonts w:ascii="Helvetica" w:hAnsi="Helvetica" w:cs="Helvetica"/>
        </w:rPr>
        <w:t>electricity;</w:t>
      </w:r>
      <w:proofErr w:type="gramEnd"/>
    </w:p>
    <w:p w14:paraId="6E05BFF0" w14:textId="77777777" w:rsidR="005C73FE" w:rsidRDefault="005C73FE" w:rsidP="00156C2C">
      <w:pPr>
        <w:pStyle w:val="Heading3"/>
        <w:numPr>
          <w:ilvl w:val="0"/>
          <w:numId w:val="0"/>
        </w:numPr>
        <w:ind w:left="709"/>
      </w:pPr>
    </w:p>
    <w:p w14:paraId="6DA14721" w14:textId="77777777" w:rsidR="005C73FE" w:rsidRDefault="005C73FE">
      <w:pPr>
        <w:pStyle w:val="Heading1"/>
        <w:keepLines/>
      </w:pPr>
      <w:r>
        <w:t>Procedure</w:t>
      </w:r>
    </w:p>
    <w:p w14:paraId="5F32C163" w14:textId="77777777" w:rsidR="005C73FE" w:rsidRDefault="005C73FE">
      <w:pPr>
        <w:pStyle w:val="Heading2"/>
        <w:keepLines/>
      </w:pPr>
      <w:r>
        <w:t xml:space="preserve">Establishing the Commissioning </w:t>
      </w:r>
      <w:r w:rsidR="005757B8">
        <w:t xml:space="preserve">and Decommissioning </w:t>
      </w:r>
      <w:r>
        <w:t>Panels</w:t>
      </w:r>
    </w:p>
    <w:p w14:paraId="3931CB4E" w14:textId="6B5C002B" w:rsidR="005C73FE" w:rsidRDefault="005C73FE">
      <w:pPr>
        <w:pStyle w:val="Heading3"/>
      </w:pPr>
      <w:r>
        <w:t xml:space="preserve">The relevant TO shall set up, </w:t>
      </w:r>
      <w:ins w:id="0" w:author="Akhtar (ESO), Shazia" w:date="2022-03-13T14:56:00Z">
        <w:r w:rsidR="00742299">
          <w:t xml:space="preserve">act as </w:t>
        </w:r>
      </w:ins>
      <w:proofErr w:type="gramStart"/>
      <w:r>
        <w:t>chair</w:t>
      </w:r>
      <w:ins w:id="1" w:author="Akhtar (ESO), Shazia" w:date="2022-03-13T14:57:00Z">
        <w:r w:rsidR="00742299">
          <w:t>person</w:t>
        </w:r>
      </w:ins>
      <w:proofErr w:type="gramEnd"/>
      <w:r>
        <w:t xml:space="preserve"> and provide secretarial support for the Stage 1 and Stage 2 </w:t>
      </w:r>
      <w:r w:rsidR="00707B78">
        <w:t>Commissioning and Decommissioning Panels</w:t>
      </w:r>
      <w:r>
        <w:t>.</w:t>
      </w:r>
    </w:p>
    <w:p w14:paraId="46514F18" w14:textId="77777777" w:rsidR="005C73FE" w:rsidRDefault="005C73FE">
      <w:pPr>
        <w:pStyle w:val="Heading3"/>
      </w:pPr>
      <w:r>
        <w:t xml:space="preserve">An inaugural Commissioning </w:t>
      </w:r>
      <w:r w:rsidR="005757B8">
        <w:t xml:space="preserve">and Decommissioning </w:t>
      </w:r>
      <w:r>
        <w:t>Panel meeting shall be in accordance with the agreed timetable in the TO Construction Offer</w:t>
      </w:r>
      <w:r w:rsidR="00C97D99">
        <w:t xml:space="preserve">, </w:t>
      </w:r>
      <w:r w:rsidRPr="003C1F87">
        <w:t>Connection and Modification Application,</w:t>
      </w:r>
      <w:r>
        <w:t xml:space="preserve"> the Project Listing Document or as subsequently agreed by the TO and </w:t>
      </w:r>
      <w:r w:rsidR="005B2AE4">
        <w:t>NGESO</w:t>
      </w:r>
      <w:r>
        <w:t>. The inaugural Commissioning Panel meeting shall normally include representatives from both the Stage 1 and Stage 2 Commissioning</w:t>
      </w:r>
      <w:r w:rsidR="005757B8">
        <w:t xml:space="preserve"> and Decommissioning</w:t>
      </w:r>
      <w:r w:rsidR="00707B78">
        <w:t xml:space="preserve"> Panels</w:t>
      </w:r>
      <w:r>
        <w:t>.</w:t>
      </w:r>
    </w:p>
    <w:p w14:paraId="38542ACE" w14:textId="77777777" w:rsidR="005C73FE" w:rsidRDefault="005C73FE">
      <w:pPr>
        <w:pStyle w:val="Heading3"/>
      </w:pPr>
      <w:r>
        <w:t>At the inaugural Commissioning</w:t>
      </w:r>
      <w:r w:rsidR="005757B8">
        <w:t xml:space="preserve"> and Decommissioning</w:t>
      </w:r>
      <w:r>
        <w:t xml:space="preserve"> Panel meeting the split of responsibilities between the Stage1 and Stage 2 Panels shall be confirmed</w:t>
      </w:r>
      <w:r w:rsidR="00DD70EF">
        <w:t>.</w:t>
      </w:r>
    </w:p>
    <w:p w14:paraId="0FFAE792" w14:textId="77777777" w:rsidR="00967263" w:rsidRDefault="00967263">
      <w:pPr>
        <w:pStyle w:val="Heading3"/>
      </w:pPr>
      <w:r>
        <w:lastRenderedPageBreak/>
        <w:t xml:space="preserve">The Commissioning </w:t>
      </w:r>
      <w:r w:rsidR="005757B8">
        <w:t xml:space="preserve">and Decommissioning </w:t>
      </w:r>
      <w:r>
        <w:t xml:space="preserve">Panel should </w:t>
      </w:r>
      <w:r w:rsidR="00DD70EF">
        <w:t xml:space="preserve">include representatives from the TO, </w:t>
      </w:r>
      <w:r w:rsidR="005B2AE4">
        <w:t>NGESO</w:t>
      </w:r>
      <w:r w:rsidR="00DD70EF">
        <w:t>, Users (</w:t>
      </w:r>
      <w:proofErr w:type="gramStart"/>
      <w:r w:rsidR="000B1AFE">
        <w:t>e.</w:t>
      </w:r>
      <w:r w:rsidR="00465A41">
        <w:t>g.</w:t>
      </w:r>
      <w:proofErr w:type="gramEnd"/>
      <w:r w:rsidR="000B1AFE">
        <w:t xml:space="preserve"> G</w:t>
      </w:r>
      <w:r w:rsidR="00B01051">
        <w:t>enerators,</w:t>
      </w:r>
      <w:r w:rsidR="00DD70EF">
        <w:t xml:space="preserve"> Interconnectors, other TO’s, DNO) and Contractors to ensure adherence to all relevant STCP’s.</w:t>
      </w:r>
    </w:p>
    <w:p w14:paraId="27929180" w14:textId="77777777" w:rsidR="005C73FE" w:rsidRDefault="005C73FE">
      <w:pPr>
        <w:pStyle w:val="Heading3"/>
      </w:pPr>
      <w:r>
        <w:t xml:space="preserve">The Stage 1 Commissioning </w:t>
      </w:r>
      <w:r w:rsidR="005757B8">
        <w:t xml:space="preserve">and Decommissioning </w:t>
      </w:r>
      <w:r>
        <w:t xml:space="preserve">Panel shall be responsible for developing a Stage 1 Commissioning </w:t>
      </w:r>
      <w:r w:rsidR="005757B8">
        <w:t xml:space="preserve">and Decommissioning </w:t>
      </w:r>
      <w:r w:rsidR="00024990">
        <w:t xml:space="preserve">Plan </w:t>
      </w:r>
      <w:r>
        <w:t xml:space="preserve">covering the Off-load Testing and preparation of Commissioning documents, as specified in this procedure, to allow </w:t>
      </w:r>
      <w:proofErr w:type="spellStart"/>
      <w:r>
        <w:t>the</w:t>
      </w:r>
      <w:proofErr w:type="spellEnd"/>
      <w:r>
        <w:t xml:space="preserve"> TO </w:t>
      </w:r>
      <w:proofErr w:type="spellStart"/>
      <w:r>
        <w:t>to</w:t>
      </w:r>
      <w:proofErr w:type="spellEnd"/>
      <w:r>
        <w:t xml:space="preserve"> connect, disconnect and rename Plant and/or Apparatus. The Stage 1 Commissioning </w:t>
      </w:r>
      <w:r w:rsidR="005757B8">
        <w:t xml:space="preserve">and Decommissioning </w:t>
      </w:r>
      <w:r>
        <w:t>Panel will consist of the TO, the TO nominated Contractor(s)</w:t>
      </w:r>
      <w:r w:rsidR="00A87F94">
        <w:t>,</w:t>
      </w:r>
      <w:r>
        <w:t xml:space="preserve"> </w:t>
      </w:r>
      <w:r w:rsidR="005B2AE4">
        <w:t>NGESO</w:t>
      </w:r>
      <w:r>
        <w:t xml:space="preserve"> representatives</w:t>
      </w:r>
      <w:r w:rsidR="00024990">
        <w:t xml:space="preserve"> and </w:t>
      </w:r>
      <w:r w:rsidR="00A87F94">
        <w:t>Users</w:t>
      </w:r>
      <w:r>
        <w:t>.</w:t>
      </w:r>
    </w:p>
    <w:p w14:paraId="3CE49D96" w14:textId="77777777" w:rsidR="00F86936" w:rsidRDefault="005C73FE" w:rsidP="00F86936">
      <w:pPr>
        <w:pStyle w:val="Heading3"/>
      </w:pPr>
      <w:r>
        <w:t xml:space="preserve">Stage 2 Commissioning </w:t>
      </w:r>
      <w:r w:rsidR="005757B8">
        <w:t xml:space="preserve">and Decommissioning </w:t>
      </w:r>
      <w:r>
        <w:t>Panel shall be responsible for developing a Stage 2 Commissioning</w:t>
      </w:r>
      <w:r w:rsidR="00024990">
        <w:t xml:space="preserve"> and Decommissioning Plan</w:t>
      </w:r>
      <w:r>
        <w:t xml:space="preserve"> and ensuring the necessary commissioning documentation is in place to allow the initial energisation and On-load Testing of Plant and/or Apparatus. The Stage 2 Commissioning </w:t>
      </w:r>
      <w:r w:rsidR="005757B8">
        <w:t xml:space="preserve">and Decommissioning </w:t>
      </w:r>
      <w:r>
        <w:t xml:space="preserve">Panel </w:t>
      </w:r>
      <w:r w:rsidR="00F86936">
        <w:t>will consist of the TO, the TO nominated Contr</w:t>
      </w:r>
      <w:r w:rsidR="00024990">
        <w:t xml:space="preserve">actor(s), </w:t>
      </w:r>
      <w:r w:rsidR="005B2AE4">
        <w:t>NGESO</w:t>
      </w:r>
      <w:r w:rsidR="00024990">
        <w:t xml:space="preserve"> representatives and </w:t>
      </w:r>
      <w:r w:rsidR="00F86936">
        <w:t>Users</w:t>
      </w:r>
      <w:r w:rsidR="00024990">
        <w:t>.</w:t>
      </w:r>
      <w:r w:rsidR="00F86936" w:rsidDel="00F86936">
        <w:t xml:space="preserve"> </w:t>
      </w:r>
    </w:p>
    <w:p w14:paraId="297E6546" w14:textId="77777777" w:rsidR="005C73FE" w:rsidRDefault="005C73FE">
      <w:pPr>
        <w:pStyle w:val="Heading3"/>
      </w:pPr>
      <w:r>
        <w:t xml:space="preserve">With the agreement on an individual scheme basis with the TO, </w:t>
      </w:r>
      <w:r w:rsidR="005B2AE4">
        <w:t>NGESO</w:t>
      </w:r>
      <w:r>
        <w:t xml:space="preserve"> may, as an alternative to participating in the Stage 1 and Stage 2 </w:t>
      </w:r>
      <w:r w:rsidR="00707B78">
        <w:t>Commissioning and Decommissioning Panels</w:t>
      </w:r>
      <w:r>
        <w:t xml:space="preserve">, seek progress reports from the TO on the commissioning and decommissioning documentation on a </w:t>
      </w:r>
      <w:r w:rsidR="00AC751F">
        <w:t xml:space="preserve">regular </w:t>
      </w:r>
      <w:r>
        <w:t>basis</w:t>
      </w:r>
      <w:r w:rsidR="00AC751F">
        <w:t xml:space="preserve"> such as </w:t>
      </w:r>
      <w:r>
        <w:t xml:space="preserve">joint </w:t>
      </w:r>
      <w:r w:rsidR="005B2AE4">
        <w:t>NGESO</w:t>
      </w:r>
      <w:r>
        <w:t>/TO Transmission System access meeting</w:t>
      </w:r>
      <w:r w:rsidR="00AC751F">
        <w:t>s</w:t>
      </w:r>
      <w:r>
        <w:t xml:space="preserve"> as referred to </w:t>
      </w:r>
      <w:r w:rsidRPr="003C1F87">
        <w:t>in STCP 11-1 Outage Planning,</w:t>
      </w:r>
      <w:r>
        <w:t xml:space="preserve"> Section 4. The TO representatives at the Transmission System access meeting will feedback any </w:t>
      </w:r>
      <w:r w:rsidR="005B2AE4">
        <w:t>NGESO</w:t>
      </w:r>
      <w:r w:rsidR="00271D9A">
        <w:t xml:space="preserve"> </w:t>
      </w:r>
      <w:r>
        <w:t xml:space="preserve">comments or concerns on the proposed commissioning programme or documentation to the Stage 1 Commissioning Panel. </w:t>
      </w:r>
    </w:p>
    <w:p w14:paraId="710009D7" w14:textId="77777777" w:rsidR="005C73FE" w:rsidRDefault="005C73FE">
      <w:pPr>
        <w:pStyle w:val="Heading3"/>
      </w:pPr>
      <w:r>
        <w:t xml:space="preserve">When commissioning or decommissioning assets relating to </w:t>
      </w:r>
      <w:r w:rsidR="009E0914">
        <w:t xml:space="preserve">circuits which </w:t>
      </w:r>
      <w:r>
        <w:t xml:space="preserve">interconnect </w:t>
      </w:r>
      <w:r w:rsidR="00271D9A">
        <w:t xml:space="preserve">TO </w:t>
      </w:r>
      <w:r w:rsidR="00A87F94">
        <w:t>licensed</w:t>
      </w:r>
      <w:r w:rsidR="00271D9A">
        <w:t xml:space="preserve"> </w:t>
      </w:r>
      <w:r w:rsidR="009E0914">
        <w:t>networks</w:t>
      </w:r>
      <w:r w:rsidR="00271D9A">
        <w:t xml:space="preserve"> </w:t>
      </w:r>
      <w:r>
        <w:t xml:space="preserve">the affected Parties may agree to set up a single Stage 1 Commissioning </w:t>
      </w:r>
      <w:r w:rsidR="00024990">
        <w:t xml:space="preserve">and Decommissioning </w:t>
      </w:r>
      <w:r>
        <w:t xml:space="preserve">Panel for the project, or to hold separate Stage 1 </w:t>
      </w:r>
      <w:r w:rsidR="00707B78">
        <w:t>Commissioning and Decommissioning Panels</w:t>
      </w:r>
      <w:r>
        <w:t xml:space="preserve"> for their own work with a nominated TO representative to co-ordinate across the Panels. There shall be a joint Stage 2 Commissioning</w:t>
      </w:r>
      <w:r w:rsidR="00090BF5">
        <w:t xml:space="preserve"> and Decommissioning</w:t>
      </w:r>
      <w:r>
        <w:t xml:space="preserve"> Panel. </w:t>
      </w:r>
    </w:p>
    <w:p w14:paraId="29866E06" w14:textId="510D89D0" w:rsidR="007B27E9" w:rsidRDefault="005C73FE">
      <w:pPr>
        <w:pStyle w:val="Heading3"/>
      </w:pPr>
      <w:r>
        <w:t>Appropriate parts of the minutes of the Stage 1 and Stage 2 Commissioning</w:t>
      </w:r>
      <w:r w:rsidR="001B3896">
        <w:t xml:space="preserve"> and Decommissioning</w:t>
      </w:r>
      <w:r>
        <w:t xml:space="preserve"> Panel meetings shall be circulated to</w:t>
      </w:r>
      <w:r w:rsidR="00D54FBD">
        <w:t xml:space="preserve"> Panel members by the Chair</w:t>
      </w:r>
      <w:ins w:id="2" w:author="Akhtar (ESO), Shazia" w:date="2022-03-13T14:58:00Z">
        <w:r w:rsidR="00742299">
          <w:t>person</w:t>
        </w:r>
      </w:ins>
      <w:del w:id="3" w:author="Akhtar (ESO), Shazia" w:date="2022-03-13T14:58:00Z">
        <w:r w:rsidR="00D54FBD" w:rsidDel="00742299">
          <w:delText>man</w:delText>
        </w:r>
      </w:del>
      <w:r w:rsidR="00D54FBD">
        <w:t xml:space="preserve"> of the Panel</w:t>
      </w:r>
      <w:r w:rsidR="007B27E9">
        <w:t xml:space="preserve"> </w:t>
      </w:r>
    </w:p>
    <w:p w14:paraId="2537ABD5" w14:textId="77777777" w:rsidR="005C73FE" w:rsidRDefault="005C73FE">
      <w:pPr>
        <w:pStyle w:val="Heading3"/>
      </w:pPr>
      <w:r>
        <w:t xml:space="preserve">In those instances where a User is being connected, the additional requirements of </w:t>
      </w:r>
      <w:r w:rsidRPr="003C1F87">
        <w:t>STCP 19-3 Operational Notifications and Compliance Testing</w:t>
      </w:r>
      <w:r>
        <w:t xml:space="preserve"> shall be followed.</w:t>
      </w:r>
    </w:p>
    <w:p w14:paraId="63C7C113" w14:textId="77777777" w:rsidR="005C73FE" w:rsidRDefault="005C73FE">
      <w:pPr>
        <w:pStyle w:val="Heading3"/>
      </w:pPr>
      <w:r>
        <w:t xml:space="preserve">The Stage 1 &amp; 2 </w:t>
      </w:r>
      <w:r w:rsidR="00707B78">
        <w:t>Commissioning and Decommissioning Panels</w:t>
      </w:r>
      <w:r>
        <w:t xml:space="preserve"> will be responsible for appropriate </w:t>
      </w:r>
      <w:r w:rsidRPr="003C1F87">
        <w:t xml:space="preserve">Compliance issues when they have been passed to the Commissioning </w:t>
      </w:r>
      <w:r w:rsidR="001B3896">
        <w:t xml:space="preserve">and Decommissioning </w:t>
      </w:r>
      <w:r w:rsidRPr="003C1F87">
        <w:t>Panel under</w:t>
      </w:r>
      <w:r w:rsidR="00271D9A" w:rsidRPr="003C1F87">
        <w:t xml:space="preserve"> the</w:t>
      </w:r>
      <w:r w:rsidRPr="003C1F87">
        <w:t xml:space="preserve"> STCP 19-3 Operational Notifications and Compliance Testing</w:t>
      </w:r>
      <w:r w:rsidR="00271D9A">
        <w:t xml:space="preserve"> procedure</w:t>
      </w:r>
      <w:r>
        <w:t>.</w:t>
      </w:r>
      <w:r w:rsidR="007B27E9">
        <w:t xml:space="preserve"> </w:t>
      </w:r>
    </w:p>
    <w:p w14:paraId="0146E6AC" w14:textId="77777777" w:rsidR="005C73FE" w:rsidRDefault="005C73FE">
      <w:pPr>
        <w:pStyle w:val="Heading3"/>
        <w:numPr>
          <w:ilvl w:val="0"/>
          <w:numId w:val="0"/>
        </w:numPr>
      </w:pPr>
    </w:p>
    <w:p w14:paraId="180C1620" w14:textId="77777777" w:rsidR="005C73FE" w:rsidRDefault="005C73FE">
      <w:pPr>
        <w:pStyle w:val="Heading2"/>
        <w:keepLines/>
      </w:pPr>
      <w:r>
        <w:t xml:space="preserve">Stage 1 Commissioning </w:t>
      </w:r>
      <w:r w:rsidR="001B3896">
        <w:t xml:space="preserve">and Decommissioning </w:t>
      </w:r>
      <w:r>
        <w:t>Panel</w:t>
      </w:r>
    </w:p>
    <w:p w14:paraId="22B9819A" w14:textId="77777777" w:rsidR="005C73FE" w:rsidRDefault="005C73FE">
      <w:pPr>
        <w:pStyle w:val="Heading3"/>
      </w:pPr>
      <w:r>
        <w:t xml:space="preserve">The Stage 1 Commissioning </w:t>
      </w:r>
      <w:r w:rsidR="001B3896">
        <w:t xml:space="preserve">and Decommissioning </w:t>
      </w:r>
      <w:r>
        <w:t xml:space="preserve">Panel shall prepare and progress the documentation, certificates and technical data detailed in section 3.2. </w:t>
      </w:r>
    </w:p>
    <w:p w14:paraId="41ADA3DC" w14:textId="77777777" w:rsidR="005C73FE" w:rsidRDefault="005C73FE">
      <w:pPr>
        <w:pStyle w:val="Heading3"/>
      </w:pPr>
      <w:r>
        <w:t xml:space="preserve">The Stage 1 Commissioning </w:t>
      </w:r>
      <w:r w:rsidR="001B3896">
        <w:t xml:space="preserve">and Decommissioning </w:t>
      </w:r>
      <w:r>
        <w:t xml:space="preserve">Panel shall be responsible for developing the Off-load Testing and programme documentation. Off-load Testing will include but is not limited </w:t>
      </w:r>
      <w:r w:rsidR="000B1AFE">
        <w:t>to:</w:t>
      </w:r>
    </w:p>
    <w:p w14:paraId="3D7405E0" w14:textId="77777777" w:rsidR="005C73FE" w:rsidRDefault="005C73FE">
      <w:pPr>
        <w:keepNext/>
        <w:keepLines/>
        <w:numPr>
          <w:ilvl w:val="0"/>
          <w:numId w:val="16"/>
        </w:numPr>
        <w:tabs>
          <w:tab w:val="left" w:pos="-1142"/>
          <w:tab w:val="left" w:pos="-720"/>
          <w:tab w:val="num" w:pos="2192"/>
        </w:tabs>
        <w:spacing w:after="0"/>
        <w:ind w:right="45"/>
        <w:jc w:val="both"/>
      </w:pPr>
      <w:r>
        <w:t xml:space="preserve">pre-commissioning </w:t>
      </w:r>
      <w:proofErr w:type="gramStart"/>
      <w:r>
        <w:t>inspections;</w:t>
      </w:r>
      <w:proofErr w:type="gramEnd"/>
    </w:p>
    <w:p w14:paraId="27124788" w14:textId="77777777" w:rsidR="005C73FE" w:rsidRDefault="005C73FE">
      <w:pPr>
        <w:keepNext/>
        <w:keepLines/>
        <w:numPr>
          <w:ilvl w:val="0"/>
          <w:numId w:val="16"/>
        </w:numPr>
        <w:tabs>
          <w:tab w:val="left" w:pos="-1142"/>
          <w:tab w:val="left" w:pos="-720"/>
          <w:tab w:val="num" w:pos="2192"/>
        </w:tabs>
        <w:spacing w:after="0"/>
        <w:ind w:right="45"/>
        <w:jc w:val="both"/>
      </w:pPr>
      <w:r>
        <w:t xml:space="preserve">off-load commissioning tests; and </w:t>
      </w:r>
    </w:p>
    <w:p w14:paraId="034EE821" w14:textId="77777777" w:rsidR="005C73FE" w:rsidRDefault="005C73FE">
      <w:pPr>
        <w:keepNext/>
        <w:keepLines/>
        <w:numPr>
          <w:ilvl w:val="0"/>
          <w:numId w:val="16"/>
        </w:numPr>
        <w:tabs>
          <w:tab w:val="left" w:pos="-1142"/>
          <w:tab w:val="left" w:pos="-720"/>
          <w:tab w:val="num" w:pos="2192"/>
        </w:tabs>
        <w:ind w:left="1066" w:right="45" w:hanging="357"/>
        <w:jc w:val="both"/>
      </w:pPr>
      <w:r>
        <w:t>pre-energisation inspections.</w:t>
      </w:r>
    </w:p>
    <w:p w14:paraId="052BE48D" w14:textId="77777777" w:rsidR="005C73FE" w:rsidRDefault="005C73FE">
      <w:pPr>
        <w:pStyle w:val="Heading3"/>
      </w:pPr>
      <w:r>
        <w:t xml:space="preserve">The Stage 1 Commissioning </w:t>
      </w:r>
      <w:r w:rsidR="001B3896">
        <w:t xml:space="preserve">and Decommissioning </w:t>
      </w:r>
      <w:r w:rsidR="005928D1">
        <w:t xml:space="preserve">Plan </w:t>
      </w:r>
      <w:r>
        <w:t>will define the timing and staging of the Off-load Testing work, and the planned date for the start of On-load Testing. This date will be made available to the Stage 2 Commissioning Panel.</w:t>
      </w:r>
    </w:p>
    <w:p w14:paraId="7FEBAF4A" w14:textId="77777777" w:rsidR="005C73FE" w:rsidRDefault="005C73FE">
      <w:pPr>
        <w:pStyle w:val="Heading3"/>
      </w:pPr>
      <w:r>
        <w:t xml:space="preserve">The TO will be responsible for delivering operational data and technical information prior to Plant and/or Apparatus being commissioned. This requirement relates to the TO Service Capability Specification (SCS) for such items </w:t>
      </w:r>
      <w:proofErr w:type="gramStart"/>
      <w:r>
        <w:t>as:-</w:t>
      </w:r>
      <w:proofErr w:type="gramEnd"/>
    </w:p>
    <w:p w14:paraId="0FB0B851" w14:textId="77777777" w:rsidR="005C73FE" w:rsidRDefault="005C73FE">
      <w:pPr>
        <w:keepNext/>
        <w:keepLines/>
        <w:numPr>
          <w:ilvl w:val="0"/>
          <w:numId w:val="14"/>
        </w:numPr>
        <w:spacing w:after="0"/>
        <w:jc w:val="both"/>
      </w:pPr>
      <w:r>
        <w:lastRenderedPageBreak/>
        <w:t xml:space="preserve">Normal Capability </w:t>
      </w:r>
      <w:proofErr w:type="gramStart"/>
      <w:r>
        <w:t>Limits;</w:t>
      </w:r>
      <w:proofErr w:type="gramEnd"/>
    </w:p>
    <w:p w14:paraId="099BAB29" w14:textId="77777777" w:rsidR="005C73FE" w:rsidRDefault="005C73FE">
      <w:pPr>
        <w:keepNext/>
        <w:keepLines/>
        <w:numPr>
          <w:ilvl w:val="0"/>
          <w:numId w:val="14"/>
        </w:numPr>
        <w:spacing w:after="0"/>
        <w:jc w:val="both"/>
      </w:pPr>
      <w:r>
        <w:t xml:space="preserve">Protection and DAR </w:t>
      </w:r>
      <w:proofErr w:type="gramStart"/>
      <w:r>
        <w:t>schedules;</w:t>
      </w:r>
      <w:proofErr w:type="gramEnd"/>
    </w:p>
    <w:p w14:paraId="3401EC0F" w14:textId="77777777" w:rsidR="005C73FE" w:rsidRDefault="005C73FE">
      <w:pPr>
        <w:keepNext/>
        <w:keepLines/>
        <w:numPr>
          <w:ilvl w:val="0"/>
          <w:numId w:val="14"/>
        </w:numPr>
        <w:spacing w:after="0"/>
        <w:jc w:val="both"/>
      </w:pPr>
      <w:r>
        <w:t xml:space="preserve">schedule of technical data (including but not limited to branch </w:t>
      </w:r>
      <w:proofErr w:type="gramStart"/>
      <w:r>
        <w:t>impedances )</w:t>
      </w:r>
      <w:proofErr w:type="gramEnd"/>
      <w:r>
        <w:t xml:space="preserve"> ;</w:t>
      </w:r>
    </w:p>
    <w:p w14:paraId="48C9BCB6" w14:textId="77777777" w:rsidR="005C73FE" w:rsidRDefault="005C73FE">
      <w:pPr>
        <w:keepNext/>
        <w:keepLines/>
        <w:numPr>
          <w:ilvl w:val="0"/>
          <w:numId w:val="14"/>
        </w:numPr>
        <w:spacing w:after="0"/>
        <w:jc w:val="both"/>
      </w:pPr>
      <w:r>
        <w:t xml:space="preserve">written description of Plant, Apparatus and Operational </w:t>
      </w:r>
      <w:proofErr w:type="spellStart"/>
      <w:r>
        <w:t>Intertripping</w:t>
      </w:r>
      <w:proofErr w:type="spellEnd"/>
      <w:r>
        <w:t xml:space="preserve"> </w:t>
      </w:r>
      <w:proofErr w:type="gramStart"/>
      <w:r>
        <w:t>operation;</w:t>
      </w:r>
      <w:proofErr w:type="gramEnd"/>
      <w:r>
        <w:t xml:space="preserve"> </w:t>
      </w:r>
    </w:p>
    <w:p w14:paraId="7E5973F8" w14:textId="77777777" w:rsidR="005C73FE" w:rsidRDefault="00D72006">
      <w:pPr>
        <w:keepNext/>
        <w:keepLines/>
        <w:numPr>
          <w:ilvl w:val="0"/>
          <w:numId w:val="14"/>
        </w:numPr>
        <w:spacing w:after="0"/>
        <w:jc w:val="both"/>
      </w:pPr>
      <w:r>
        <w:t xml:space="preserve">written </w:t>
      </w:r>
      <w:r w:rsidR="005C73FE">
        <w:t>details of operational procedures (where appropriate); and</w:t>
      </w:r>
    </w:p>
    <w:p w14:paraId="48C2F9D6" w14:textId="77777777" w:rsidR="005C73FE" w:rsidRDefault="005C73FE">
      <w:pPr>
        <w:keepNext/>
        <w:keepLines/>
        <w:numPr>
          <w:ilvl w:val="0"/>
          <w:numId w:val="14"/>
        </w:numPr>
        <w:spacing w:after="0"/>
        <w:jc w:val="both"/>
      </w:pPr>
      <w:r>
        <w:t>operational diagrams.</w:t>
      </w:r>
    </w:p>
    <w:p w14:paraId="7AF7739C" w14:textId="77777777" w:rsidR="005C73FE" w:rsidRDefault="005C73FE">
      <w:pPr>
        <w:keepNext/>
        <w:keepLines/>
        <w:spacing w:after="0"/>
        <w:ind w:left="1560" w:hanging="336"/>
        <w:jc w:val="both"/>
      </w:pPr>
    </w:p>
    <w:p w14:paraId="021B24F5" w14:textId="77777777" w:rsidR="005C73FE" w:rsidRDefault="00D72006">
      <w:pPr>
        <w:keepNext/>
        <w:keepLines/>
        <w:spacing w:after="0"/>
        <w:ind w:left="1056" w:hanging="336"/>
        <w:jc w:val="both"/>
      </w:pPr>
      <w:r>
        <w:t>and o</w:t>
      </w:r>
      <w:r w:rsidR="005C73FE">
        <w:t xml:space="preserve">ther applicable information not forming part of the </w:t>
      </w:r>
      <w:proofErr w:type="gramStart"/>
      <w:r w:rsidR="005C73FE">
        <w:t>SCS :</w:t>
      </w:r>
      <w:proofErr w:type="gramEnd"/>
    </w:p>
    <w:p w14:paraId="66657317" w14:textId="77777777" w:rsidR="005928D1" w:rsidRDefault="005928D1">
      <w:pPr>
        <w:keepNext/>
        <w:keepLines/>
        <w:spacing w:after="0"/>
        <w:ind w:left="1056" w:hanging="336"/>
        <w:jc w:val="both"/>
      </w:pPr>
    </w:p>
    <w:p w14:paraId="5CFD1A04" w14:textId="77777777" w:rsidR="005C73FE" w:rsidRDefault="005C73FE">
      <w:pPr>
        <w:keepNext/>
        <w:keepLines/>
        <w:numPr>
          <w:ilvl w:val="0"/>
          <w:numId w:val="15"/>
        </w:numPr>
        <w:spacing w:after="0"/>
        <w:jc w:val="both"/>
      </w:pPr>
      <w:r>
        <w:t xml:space="preserve">The ‘Modification of Facilities’ certificate and associated spreadsheet </w:t>
      </w:r>
      <w:r w:rsidRPr="003C1F87">
        <w:t>(STCP 04-1 Real Time Data Change Management, Appendix</w:t>
      </w:r>
      <w:r>
        <w:t xml:space="preserve"> C</w:t>
      </w:r>
      <w:proofErr w:type="gramStart"/>
      <w:r>
        <w:t>);</w:t>
      </w:r>
      <w:proofErr w:type="gramEnd"/>
    </w:p>
    <w:p w14:paraId="74DBE211" w14:textId="77777777" w:rsidR="005C73FE" w:rsidRDefault="005C73FE">
      <w:pPr>
        <w:keepNext/>
        <w:keepLines/>
        <w:numPr>
          <w:ilvl w:val="0"/>
          <w:numId w:val="15"/>
        </w:numPr>
        <w:spacing w:after="0"/>
        <w:jc w:val="both"/>
      </w:pPr>
      <w:r>
        <w:t xml:space="preserve">Commissioning Switching Programme; and </w:t>
      </w:r>
    </w:p>
    <w:p w14:paraId="327CA57B" w14:textId="77777777" w:rsidR="005C73FE" w:rsidRDefault="005C73FE">
      <w:pPr>
        <w:keepNext/>
        <w:keepLines/>
        <w:numPr>
          <w:ilvl w:val="0"/>
          <w:numId w:val="15"/>
        </w:numPr>
        <w:spacing w:after="0"/>
        <w:jc w:val="both"/>
      </w:pPr>
      <w:r>
        <w:t>Grid Code compliance data exchange (for which the TO is responsible).</w:t>
      </w:r>
    </w:p>
    <w:p w14:paraId="72E52A89" w14:textId="77777777" w:rsidR="005B40A3" w:rsidRDefault="005B40A3">
      <w:pPr>
        <w:keepNext/>
        <w:keepLines/>
        <w:numPr>
          <w:ilvl w:val="0"/>
          <w:numId w:val="15"/>
        </w:numPr>
        <w:spacing w:after="0"/>
        <w:jc w:val="both"/>
      </w:pPr>
      <w:r>
        <w:t>HV System Change Certificate</w:t>
      </w:r>
    </w:p>
    <w:p w14:paraId="5C9DB537" w14:textId="77777777" w:rsidR="005B40A3" w:rsidRDefault="005B40A3">
      <w:pPr>
        <w:keepNext/>
        <w:keepLines/>
        <w:numPr>
          <w:ilvl w:val="0"/>
          <w:numId w:val="15"/>
        </w:numPr>
        <w:spacing w:after="0"/>
        <w:jc w:val="both"/>
      </w:pPr>
      <w:r>
        <w:t>Decommissioning Report</w:t>
      </w:r>
    </w:p>
    <w:p w14:paraId="293DEB1B" w14:textId="77777777" w:rsidR="005B40A3" w:rsidRDefault="005B40A3">
      <w:pPr>
        <w:keepNext/>
        <w:keepLines/>
        <w:numPr>
          <w:ilvl w:val="0"/>
          <w:numId w:val="15"/>
        </w:numPr>
        <w:spacing w:after="0"/>
        <w:jc w:val="both"/>
      </w:pPr>
      <w:r>
        <w:t>Site Responsibility Schedule</w:t>
      </w:r>
    </w:p>
    <w:p w14:paraId="47712268" w14:textId="77777777" w:rsidR="005B40A3" w:rsidRDefault="005B40A3">
      <w:pPr>
        <w:keepNext/>
        <w:keepLines/>
        <w:numPr>
          <w:ilvl w:val="0"/>
          <w:numId w:val="15"/>
        </w:numPr>
        <w:spacing w:after="0"/>
        <w:jc w:val="both"/>
      </w:pPr>
      <w:r>
        <w:t>Acceptance Certificate</w:t>
      </w:r>
    </w:p>
    <w:p w14:paraId="5A41C114" w14:textId="77777777" w:rsidR="005C73FE" w:rsidRDefault="005C73FE">
      <w:pPr>
        <w:keepNext/>
        <w:keepLines/>
        <w:spacing w:after="0"/>
        <w:jc w:val="both"/>
      </w:pPr>
    </w:p>
    <w:p w14:paraId="2798F92E" w14:textId="77777777" w:rsidR="005C73FE" w:rsidRDefault="005C73FE" w:rsidP="007D296A">
      <w:pPr>
        <w:pStyle w:val="Heading3"/>
        <w:numPr>
          <w:ilvl w:val="0"/>
          <w:numId w:val="0"/>
        </w:numPr>
      </w:pPr>
      <w:r>
        <w:t xml:space="preserve">Appendix </w:t>
      </w:r>
      <w:r w:rsidR="005B40A3">
        <w:t xml:space="preserve">B and </w:t>
      </w:r>
      <w:r>
        <w:t>C summarises these requirements together with the target timescale for completion.</w:t>
      </w:r>
    </w:p>
    <w:p w14:paraId="329C162E" w14:textId="77777777" w:rsidR="005C73FE" w:rsidRDefault="005C73FE">
      <w:pPr>
        <w:pStyle w:val="Heading3"/>
      </w:pPr>
      <w:r>
        <w:t xml:space="preserve">The TO shall monitor the preparation and scheduling of these activities as part of the Stage 1 Commissioning </w:t>
      </w:r>
      <w:r w:rsidR="001B3896">
        <w:t xml:space="preserve">and Decommissioning </w:t>
      </w:r>
      <w:r>
        <w:t xml:space="preserve">Panel against the target timescales in Appendix </w:t>
      </w:r>
      <w:r w:rsidR="005B40A3">
        <w:t xml:space="preserve">B and </w:t>
      </w:r>
      <w:r>
        <w:t xml:space="preserve">C and </w:t>
      </w:r>
      <w:r w:rsidR="00D72006">
        <w:t xml:space="preserve">regularly </w:t>
      </w:r>
      <w:r>
        <w:t xml:space="preserve">report progress to the Stage 2 Commissioning </w:t>
      </w:r>
      <w:r w:rsidR="001B3896">
        <w:t xml:space="preserve">and Decommissioning </w:t>
      </w:r>
      <w:r>
        <w:t>Panel.</w:t>
      </w:r>
      <w:r w:rsidR="00D72006">
        <w:t xml:space="preserve"> </w:t>
      </w:r>
      <w:r w:rsidR="0049079D">
        <w:t>If</w:t>
      </w:r>
      <w:r w:rsidR="00D72006">
        <w:t xml:space="preserve"> target timescales cannot be met </w:t>
      </w:r>
      <w:r w:rsidR="005B2AE4">
        <w:t>NGESO</w:t>
      </w:r>
      <w:r w:rsidR="00D72006">
        <w:t xml:space="preserve"> and the TO shall agree any additional actions </w:t>
      </w:r>
      <w:r w:rsidR="005B6A78">
        <w:t xml:space="preserve">that may be </w:t>
      </w:r>
      <w:r w:rsidR="0049079D">
        <w:t>necessary</w:t>
      </w:r>
      <w:r w:rsidR="00D72006">
        <w:t xml:space="preserve"> to ensure commissioning or decommissioning can take place in a safe and timely manner. </w:t>
      </w:r>
    </w:p>
    <w:p w14:paraId="290BAC98" w14:textId="77777777" w:rsidR="005C73FE" w:rsidRPr="00B20B70" w:rsidRDefault="005C73FE">
      <w:pPr>
        <w:pStyle w:val="Heading3"/>
      </w:pPr>
      <w:r>
        <w:t xml:space="preserve">Some parts of the initial data submissions may be based on generic type data where final connection arrangements or measured data will not be available until later in the construction process. This should be reviewed by the TO throughout the commissioning </w:t>
      </w:r>
      <w:r w:rsidR="001B3896">
        <w:t xml:space="preserve">and decommissioning </w:t>
      </w:r>
      <w:r>
        <w:t>process to ensure the best quality data is being submitted as it becomes available</w:t>
      </w:r>
      <w:r w:rsidRPr="00B20B70">
        <w:t>.</w:t>
      </w:r>
      <w:r w:rsidR="00B20B70" w:rsidRPr="00B20B70">
        <w:t xml:space="preserve"> Final connection arrangements and measured data will be made available</w:t>
      </w:r>
      <w:r w:rsidR="00067E17">
        <w:t xml:space="preserve"> as appropriate</w:t>
      </w:r>
      <w:r w:rsidR="00B20B70" w:rsidRPr="00B20B70">
        <w:t xml:space="preserve"> </w:t>
      </w:r>
      <w:r w:rsidR="00D72006">
        <w:t xml:space="preserve">by the TO </w:t>
      </w:r>
      <w:r w:rsidR="00B20B70" w:rsidRPr="00B20B70">
        <w:t>prior to commissioning.</w:t>
      </w:r>
    </w:p>
    <w:p w14:paraId="3FE8FA71" w14:textId="77777777" w:rsidR="005C73FE" w:rsidRDefault="005C73FE">
      <w:pPr>
        <w:pStyle w:val="Heading3"/>
      </w:pPr>
      <w:r>
        <w:t xml:space="preserve">Where a Connection is involved, the Stage 1 Commissioning </w:t>
      </w:r>
      <w:r w:rsidR="001B3896">
        <w:t xml:space="preserve">and Decommissioning </w:t>
      </w:r>
      <w:r>
        <w:t xml:space="preserve">Panel will progress the requirements of </w:t>
      </w:r>
      <w:r w:rsidRPr="003C1F87">
        <w:t>the STCP 19-3 Operational Notifications and Compliance Testing</w:t>
      </w:r>
      <w:r>
        <w:t xml:space="preserve"> </w:t>
      </w:r>
      <w:r w:rsidRPr="003C1F87">
        <w:t>timetable to ensure Gri</w:t>
      </w:r>
      <w:r>
        <w:t xml:space="preserve">d Code compliance of the User’s Plant and/or Apparatus. </w:t>
      </w:r>
      <w:r w:rsidR="005B2AE4">
        <w:t>NGESO</w:t>
      </w:r>
      <w:r>
        <w:t xml:space="preserve"> shall require the exchange of technical and non-technical data and information between the User and TO as required to meet commissioning requirements. If a User fails to provide any such data or information, the TO may require </w:t>
      </w:r>
      <w:r w:rsidR="005B2AE4">
        <w:t>NGESO</w:t>
      </w:r>
      <w:r>
        <w:t xml:space="preserve"> to obtain the appropriate data or information.</w:t>
      </w:r>
      <w:r w:rsidR="00276517">
        <w:t xml:space="preserve"> </w:t>
      </w:r>
    </w:p>
    <w:p w14:paraId="67DC95DE" w14:textId="77777777" w:rsidR="00B20B70" w:rsidRPr="002A6337" w:rsidRDefault="00CF18A5" w:rsidP="00CF18A5">
      <w:pPr>
        <w:pStyle w:val="Heading3"/>
        <w:numPr>
          <w:ilvl w:val="0"/>
          <w:numId w:val="0"/>
        </w:numPr>
        <w:rPr>
          <w:b/>
        </w:rPr>
      </w:pPr>
      <w:r w:rsidRPr="002A6337">
        <w:rPr>
          <w:b/>
        </w:rPr>
        <w:t>HV System Change Certificate (HVSCC)</w:t>
      </w:r>
    </w:p>
    <w:p w14:paraId="146E572B" w14:textId="77777777" w:rsidR="005C73FE" w:rsidRDefault="005C73FE">
      <w:pPr>
        <w:pStyle w:val="Heading3"/>
      </w:pPr>
      <w:r>
        <w:t>The TO shall provide a HV System Change Certificate(s) (HVSCC</w:t>
      </w:r>
      <w:r w:rsidR="00BA2388">
        <w:t xml:space="preserve"> </w:t>
      </w:r>
      <w:r w:rsidR="002A6337">
        <w:t>pro-forma</w:t>
      </w:r>
      <w:r w:rsidR="00D72006">
        <w:t xml:space="preserve"> </w:t>
      </w:r>
      <w:r>
        <w:t xml:space="preserve">contained in Appendix D Attachment A) to indicate the effective time, date and details when Plant and Apparatus is to be </w:t>
      </w:r>
      <w:proofErr w:type="gramStart"/>
      <w:r>
        <w:t>added</w:t>
      </w:r>
      <w:r w:rsidR="005928D1">
        <w:t>,,</w:t>
      </w:r>
      <w:proofErr w:type="gramEnd"/>
      <w:r w:rsidR="005928D1">
        <w:t xml:space="preserve"> </w:t>
      </w:r>
      <w:r>
        <w:t>removed from the TO’s Transmission System, or is subject to a name or nomenclature change.</w:t>
      </w:r>
    </w:p>
    <w:p w14:paraId="6812C737" w14:textId="77777777" w:rsidR="005C73FE" w:rsidRDefault="005C73FE">
      <w:pPr>
        <w:pStyle w:val="Heading3"/>
      </w:pPr>
      <w:r>
        <w:t>The Stage 1 Commissioning</w:t>
      </w:r>
      <w:r w:rsidR="00BA2388">
        <w:t xml:space="preserve"> and Decommissioning</w:t>
      </w:r>
      <w:r>
        <w:t xml:space="preserve"> Panel will schedule and progress an HVSCC to the target timescale in Appendix </w:t>
      </w:r>
      <w:r w:rsidR="00BA2388">
        <w:t>B</w:t>
      </w:r>
      <w:r>
        <w:t xml:space="preserve"> and report progress to the Stage 2 Commissioning </w:t>
      </w:r>
      <w:r w:rsidR="00BA2388">
        <w:t xml:space="preserve">and Decommissioning </w:t>
      </w:r>
      <w:r>
        <w:t xml:space="preserve">Panel. </w:t>
      </w:r>
    </w:p>
    <w:p w14:paraId="33716478" w14:textId="77777777" w:rsidR="005C73FE" w:rsidRDefault="005C73FE">
      <w:pPr>
        <w:pStyle w:val="Heading3"/>
      </w:pPr>
      <w:r>
        <w:t>The HVSCC consists of:</w:t>
      </w:r>
    </w:p>
    <w:p w14:paraId="2028211E" w14:textId="77777777" w:rsidR="005C73FE" w:rsidRDefault="005C73FE">
      <w:pPr>
        <w:pStyle w:val="Heading3"/>
        <w:numPr>
          <w:ilvl w:val="0"/>
          <w:numId w:val="40"/>
        </w:numPr>
        <w:tabs>
          <w:tab w:val="clear" w:pos="360"/>
          <w:tab w:val="num" w:pos="1069"/>
        </w:tabs>
        <w:ind w:left="1069"/>
      </w:pPr>
      <w:r>
        <w:t xml:space="preserve">Part 1 which details the proposed time and date of the </w:t>
      </w:r>
      <w:proofErr w:type="gramStart"/>
      <w:r>
        <w:t>change;</w:t>
      </w:r>
      <w:proofErr w:type="gramEnd"/>
    </w:p>
    <w:p w14:paraId="3E8B475A" w14:textId="77777777" w:rsidR="005C73FE" w:rsidRDefault="005C73FE">
      <w:pPr>
        <w:pStyle w:val="Heading4"/>
        <w:numPr>
          <w:ilvl w:val="0"/>
          <w:numId w:val="41"/>
        </w:numPr>
        <w:tabs>
          <w:tab w:val="clear" w:pos="360"/>
          <w:tab w:val="num" w:pos="1069"/>
        </w:tabs>
        <w:ind w:left="1069"/>
      </w:pPr>
      <w:r>
        <w:t xml:space="preserve">Part 2 which is signed in Control Phase on completion of the </w:t>
      </w:r>
      <w:proofErr w:type="gramStart"/>
      <w:r>
        <w:t>change;</w:t>
      </w:r>
      <w:proofErr w:type="gramEnd"/>
    </w:p>
    <w:p w14:paraId="003D1E2B" w14:textId="77777777" w:rsidR="005C73FE" w:rsidRDefault="005C73FE">
      <w:pPr>
        <w:pStyle w:val="Heading3"/>
        <w:numPr>
          <w:ilvl w:val="0"/>
          <w:numId w:val="39"/>
        </w:numPr>
        <w:tabs>
          <w:tab w:val="clear" w:pos="360"/>
          <w:tab w:val="num" w:pos="1069"/>
        </w:tabs>
        <w:ind w:left="1069"/>
      </w:pPr>
      <w:r>
        <w:t xml:space="preserve">Part 3 in which the TO provides details of the proposed change and references any associated Operation Diagram or </w:t>
      </w:r>
      <w:r w:rsidR="005B6A78">
        <w:t xml:space="preserve">agreed </w:t>
      </w:r>
      <w:r>
        <w:t>equivalent diagrams.</w:t>
      </w:r>
    </w:p>
    <w:p w14:paraId="43BAFC43" w14:textId="77777777" w:rsidR="005928D1" w:rsidRDefault="005928D1" w:rsidP="005928D1">
      <w:pPr>
        <w:pStyle w:val="Heading3"/>
        <w:numPr>
          <w:ilvl w:val="0"/>
          <w:numId w:val="0"/>
        </w:numPr>
        <w:ind w:left="709"/>
      </w:pPr>
    </w:p>
    <w:p w14:paraId="776C695C" w14:textId="77777777" w:rsidR="005C73FE" w:rsidRDefault="005C73FE">
      <w:pPr>
        <w:pStyle w:val="Heading3"/>
      </w:pPr>
      <w:r>
        <w:lastRenderedPageBreak/>
        <w:t xml:space="preserve">The TO will complete parts 1 and 3 of the draft HVSCC and forward the copy to </w:t>
      </w:r>
      <w:r w:rsidR="005B2AE4">
        <w:t>NGESO</w:t>
      </w:r>
      <w:r>
        <w:t xml:space="preserve">. </w:t>
      </w:r>
      <w:r w:rsidR="005B2AE4">
        <w:t>NGESO</w:t>
      </w:r>
      <w:r>
        <w:t xml:space="preserve"> will return any comment on the draft HVSCC within 1</w:t>
      </w:r>
      <w:r w:rsidR="005757B8">
        <w:t>0 working</w:t>
      </w:r>
      <w:r>
        <w:t xml:space="preserve"> days of receipt</w:t>
      </w:r>
      <w:r w:rsidR="00CD32EC">
        <w:t xml:space="preserve"> of the draft HVSCC</w:t>
      </w:r>
      <w:r>
        <w:t xml:space="preserve"> </w:t>
      </w:r>
      <w:r w:rsidR="00D72006">
        <w:t xml:space="preserve">or otherwise as soon as </w:t>
      </w:r>
      <w:r>
        <w:t>reasonably practicable.</w:t>
      </w:r>
    </w:p>
    <w:p w14:paraId="1512E08A" w14:textId="77777777" w:rsidR="005C73FE" w:rsidRDefault="005C73FE">
      <w:pPr>
        <w:pStyle w:val="Heading3"/>
      </w:pPr>
      <w:r>
        <w:t>Where the proposed effective time/date of the system change is revised the new proposed effective time/date should</w:t>
      </w:r>
      <w:r w:rsidR="00E26A74">
        <w:t xml:space="preserve"> be</w:t>
      </w:r>
      <w:r>
        <w:t xml:space="preserve"> added to part 1 and the form forwarded to </w:t>
      </w:r>
      <w:r w:rsidR="005B2AE4">
        <w:t>NGESO</w:t>
      </w:r>
      <w:r>
        <w:t xml:space="preserve"> using the normal data exchange process. If more than three revisions take place a new copy of the certificate using the same certificate number and part 3 details should be completed and copied to </w:t>
      </w:r>
      <w:r w:rsidR="005B2AE4">
        <w:t>NGESO</w:t>
      </w:r>
      <w:r>
        <w:t>.</w:t>
      </w:r>
    </w:p>
    <w:p w14:paraId="103CDA30" w14:textId="77777777" w:rsidR="005C73FE" w:rsidRDefault="005C73FE">
      <w:pPr>
        <w:pStyle w:val="Heading3"/>
      </w:pPr>
      <w:r>
        <w:t xml:space="preserve">The TO will prepare and issue the final HVSCC ahead of the change to </w:t>
      </w:r>
      <w:proofErr w:type="gramStart"/>
      <w:r>
        <w:t xml:space="preserve">the </w:t>
      </w:r>
      <w:r w:rsidR="003F73E4" w:rsidRPr="003F73E4">
        <w:t xml:space="preserve"> </w:t>
      </w:r>
      <w:r w:rsidR="003F73E4">
        <w:t>p</w:t>
      </w:r>
      <w:r w:rsidR="00C56FDE">
        <w:t>roposed</w:t>
      </w:r>
      <w:proofErr w:type="gramEnd"/>
      <w:r w:rsidR="00C56FDE">
        <w:t xml:space="preserve"> effective time and d</w:t>
      </w:r>
      <w:r w:rsidR="003F73E4">
        <w:t xml:space="preserve">ate </w:t>
      </w:r>
      <w:r>
        <w:t>in Appendix D Attachment A</w:t>
      </w:r>
      <w:r w:rsidR="003F73E4">
        <w:t xml:space="preserve"> Part 1</w:t>
      </w:r>
      <w:r>
        <w:t>.</w:t>
      </w:r>
      <w:r w:rsidR="0049079D">
        <w:t xml:space="preserve"> If </w:t>
      </w:r>
      <w:r w:rsidR="00C56FDE">
        <w:t>this timescale</w:t>
      </w:r>
      <w:r w:rsidR="003F73E4">
        <w:t xml:space="preserve"> </w:t>
      </w:r>
      <w:r w:rsidR="0049079D">
        <w:t xml:space="preserve">cannot be met </w:t>
      </w:r>
      <w:r w:rsidR="005B2AE4">
        <w:t>NGESO</w:t>
      </w:r>
      <w:r w:rsidR="0049079D">
        <w:t xml:space="preserve"> and the TO shall agree any additional actions </w:t>
      </w:r>
      <w:r w:rsidR="005B6A78">
        <w:t xml:space="preserve">that may be </w:t>
      </w:r>
      <w:r w:rsidR="0049079D">
        <w:t>necessary to ensure commissioning or decommissioning can take place in a safe and timely manner.</w:t>
      </w:r>
    </w:p>
    <w:p w14:paraId="098B24EE" w14:textId="77777777" w:rsidR="005C73FE" w:rsidRDefault="005C73FE">
      <w:pPr>
        <w:pStyle w:val="Heading3"/>
      </w:pPr>
      <w:r>
        <w:t>If any further changes are necessary to part 3 of the certificate a new certificate should be issued.</w:t>
      </w:r>
    </w:p>
    <w:p w14:paraId="3A14687F" w14:textId="77777777" w:rsidR="005C73FE" w:rsidRDefault="005C73FE">
      <w:pPr>
        <w:pStyle w:val="Heading3"/>
      </w:pPr>
      <w:r>
        <w:t>On completion of the system change</w:t>
      </w:r>
      <w:r w:rsidR="00C56FDE">
        <w:t>,</w:t>
      </w:r>
      <w:r>
        <w:t xml:space="preserve"> part 2 of the HVSCC will be signed and exchanged by the TO and </w:t>
      </w:r>
      <w:r w:rsidR="005B2AE4">
        <w:t>NGESO</w:t>
      </w:r>
      <w:r>
        <w:t xml:space="preserve"> in Control Phase and issued to confirm the change has taken place. For the avoidance of doubt, the issue of the signed certificate does not by itself make Plant and Apparatus available or unavailable to </w:t>
      </w:r>
      <w:r w:rsidR="005B2AE4">
        <w:t>NGESO</w:t>
      </w:r>
      <w:r>
        <w:t xml:space="preserve"> for operational service or configuration.</w:t>
      </w:r>
      <w:r w:rsidR="0049079D">
        <w:t xml:space="preserve"> </w:t>
      </w:r>
      <w:r w:rsidR="0049079D" w:rsidRPr="003C1F87">
        <w:t>(See Acceptance Certificate section 3.2.</w:t>
      </w:r>
      <w:r w:rsidR="003F73E4">
        <w:t>19</w:t>
      </w:r>
      <w:r w:rsidR="005B6A78" w:rsidRPr="003C1F87">
        <w:t xml:space="preserve"> below</w:t>
      </w:r>
      <w:r w:rsidR="0049079D" w:rsidRPr="003C1F87">
        <w:t>)</w:t>
      </w:r>
    </w:p>
    <w:p w14:paraId="3BF9A628" w14:textId="77777777" w:rsidR="00CF18A5" w:rsidRPr="002A6337" w:rsidRDefault="00CF18A5" w:rsidP="00CF18A5">
      <w:pPr>
        <w:pStyle w:val="Heading3"/>
        <w:numPr>
          <w:ilvl w:val="0"/>
          <w:numId w:val="0"/>
        </w:numPr>
        <w:rPr>
          <w:b/>
        </w:rPr>
      </w:pPr>
      <w:r w:rsidRPr="002A6337">
        <w:rPr>
          <w:b/>
        </w:rPr>
        <w:t>Operation Diagram</w:t>
      </w:r>
    </w:p>
    <w:p w14:paraId="73681416" w14:textId="77777777" w:rsidR="005C73FE" w:rsidRDefault="005C73FE">
      <w:pPr>
        <w:pStyle w:val="Heading3"/>
      </w:pPr>
      <w:r>
        <w:t xml:space="preserve">The TO will provide an Operation Diagram or </w:t>
      </w:r>
      <w:r w:rsidR="0049079D">
        <w:t xml:space="preserve">agreed </w:t>
      </w:r>
      <w:r>
        <w:t>equivalent of the Transmission site, incorporating Plant and/or Apparatus numbering and nomenclature. In the early stages of work construction</w:t>
      </w:r>
      <w:r w:rsidR="00C56FDE">
        <w:t>,</w:t>
      </w:r>
      <w:r>
        <w:t xml:space="preserve"> other drawings may be used but these must be supplemented by the Operation Diagram or equivalent to the target timescales in Appendix C. The Operation Diagram, or </w:t>
      </w:r>
      <w:r w:rsidR="0049079D">
        <w:t xml:space="preserve">agreed </w:t>
      </w:r>
      <w:r>
        <w:t xml:space="preserve">equivalent, will form part of the SCS. The Stage 1 Commissioning </w:t>
      </w:r>
      <w:r w:rsidR="005757B8">
        <w:t xml:space="preserve">and Decommissioning </w:t>
      </w:r>
      <w:r>
        <w:t xml:space="preserve">Panel will schedule and progress the preparation of the Operation Diagram or </w:t>
      </w:r>
      <w:r w:rsidR="0049079D">
        <w:t xml:space="preserve">agreed </w:t>
      </w:r>
      <w:r>
        <w:t xml:space="preserve">equivalent and report progress to the Stage 2 </w:t>
      </w:r>
      <w:r w:rsidR="00707B78">
        <w:t>Commissioning and Decommissioning Panel</w:t>
      </w:r>
      <w:r>
        <w:t>.</w:t>
      </w:r>
    </w:p>
    <w:p w14:paraId="7AD77BBC" w14:textId="77777777" w:rsidR="00CF18A5" w:rsidRPr="002A6337" w:rsidRDefault="00CF18A5" w:rsidP="00CF18A5">
      <w:pPr>
        <w:pStyle w:val="Heading3"/>
        <w:numPr>
          <w:ilvl w:val="0"/>
          <w:numId w:val="0"/>
        </w:numPr>
        <w:rPr>
          <w:b/>
        </w:rPr>
      </w:pPr>
      <w:r w:rsidRPr="002A6337">
        <w:rPr>
          <w:b/>
        </w:rPr>
        <w:t>Site Responsibility Schedule (SRS)</w:t>
      </w:r>
    </w:p>
    <w:p w14:paraId="37B2E34B" w14:textId="77777777" w:rsidR="005C73FE" w:rsidRDefault="005C73FE">
      <w:pPr>
        <w:pStyle w:val="Heading3"/>
        <w:tabs>
          <w:tab w:val="num" w:pos="0"/>
        </w:tabs>
      </w:pPr>
      <w:r>
        <w:rPr>
          <w:color w:val="000000"/>
        </w:rPr>
        <w:t xml:space="preserve">The TO will provide </w:t>
      </w:r>
      <w:r w:rsidR="008E1738">
        <w:rPr>
          <w:color w:val="000000"/>
        </w:rPr>
        <w:t xml:space="preserve">a </w:t>
      </w:r>
      <w:r>
        <w:rPr>
          <w:color w:val="000000"/>
        </w:rPr>
        <w:t xml:space="preserve">Site Responsibility Schedule (SRS) to meet the target timescales in Appendix C. The format of the schedule used by each Party shall be as stated in the Grid Code. </w:t>
      </w:r>
      <w:r>
        <w:t xml:space="preserve">The Stage 1 </w:t>
      </w:r>
      <w:r w:rsidR="00707B78">
        <w:t>Commissioning and Decommissioning Panel</w:t>
      </w:r>
      <w:r>
        <w:t xml:space="preserve"> will schedule and progress the SRS to the target timescale in Appendix B and report progress to the Stage 2 </w:t>
      </w:r>
      <w:r w:rsidR="00707B78">
        <w:t>Commissioning and Decommissioning Panel</w:t>
      </w:r>
      <w:r>
        <w:t xml:space="preserve">. A copy of the relevant SRS(s) must be available </w:t>
      </w:r>
      <w:r w:rsidR="0049079D">
        <w:t xml:space="preserve">to all affected parties </w:t>
      </w:r>
      <w:r>
        <w:t xml:space="preserve">prior to the start of On-load Testing or decommissioning for the sites involved. </w:t>
      </w:r>
    </w:p>
    <w:p w14:paraId="64C681CC" w14:textId="77777777" w:rsidR="00CF18A5" w:rsidRPr="002A6337" w:rsidRDefault="00CF18A5" w:rsidP="00CF18A5">
      <w:pPr>
        <w:pStyle w:val="Heading3"/>
        <w:numPr>
          <w:ilvl w:val="0"/>
          <w:numId w:val="0"/>
        </w:numPr>
        <w:tabs>
          <w:tab w:val="num" w:pos="851"/>
        </w:tabs>
        <w:rPr>
          <w:b/>
        </w:rPr>
      </w:pPr>
      <w:r w:rsidRPr="002A6337">
        <w:rPr>
          <w:b/>
        </w:rPr>
        <w:t>Real Time Data Management</w:t>
      </w:r>
    </w:p>
    <w:p w14:paraId="2E6E48E0" w14:textId="77777777" w:rsidR="005C73FE" w:rsidRDefault="005C73FE" w:rsidP="005B6A78">
      <w:pPr>
        <w:pStyle w:val="Heading3"/>
        <w:keepLines w:val="0"/>
        <w:widowControl w:val="0"/>
        <w:tabs>
          <w:tab w:val="num" w:pos="0"/>
        </w:tabs>
      </w:pPr>
      <w:r>
        <w:t xml:space="preserve">Real time data change management documentation exchange shall be carried out in accordance with </w:t>
      </w:r>
      <w:r w:rsidRPr="003C1F87">
        <w:t>STCP 04-1 Real Time Data Change Management and STCP 04-4 Provision of Asset Operational Information.</w:t>
      </w:r>
      <w:r>
        <w:t xml:space="preserve"> The Stage 1 </w:t>
      </w:r>
      <w:r w:rsidR="00707B78">
        <w:t>Commissioning and Decommissioning Panel</w:t>
      </w:r>
      <w:r>
        <w:t xml:space="preserve"> will schedule and progress the data exchange required to the target timescale in Appendices B and C and report progress to the Stage 2 </w:t>
      </w:r>
      <w:r w:rsidR="00707B78">
        <w:t>Commissioning and Decommissioning Panel</w:t>
      </w:r>
      <w:r>
        <w:t>.</w:t>
      </w:r>
      <w:r w:rsidR="001B0B37">
        <w:t xml:space="preserve"> </w:t>
      </w:r>
      <w:r w:rsidR="00B01995">
        <w:t>Real time data testing shall be carried out in accordance with STCP 04.1</w:t>
      </w:r>
    </w:p>
    <w:p w14:paraId="57EE8414" w14:textId="77777777" w:rsidR="00CF18A5" w:rsidRPr="002A6337" w:rsidRDefault="00CF18A5" w:rsidP="005B6A78">
      <w:pPr>
        <w:pStyle w:val="Heading3"/>
        <w:keepLines w:val="0"/>
        <w:widowControl w:val="0"/>
        <w:numPr>
          <w:ilvl w:val="0"/>
          <w:numId w:val="0"/>
        </w:numPr>
        <w:tabs>
          <w:tab w:val="num" w:pos="851"/>
        </w:tabs>
        <w:rPr>
          <w:b/>
        </w:rPr>
      </w:pPr>
      <w:r w:rsidRPr="002A6337">
        <w:rPr>
          <w:b/>
        </w:rPr>
        <w:t>Acceptance Certificate</w:t>
      </w:r>
    </w:p>
    <w:p w14:paraId="744DD0C6" w14:textId="77777777" w:rsidR="005C73FE" w:rsidRDefault="005C73FE" w:rsidP="005B6A78">
      <w:pPr>
        <w:pStyle w:val="Heading3"/>
        <w:keepLines w:val="0"/>
        <w:widowControl w:val="0"/>
      </w:pPr>
      <w:r>
        <w:t xml:space="preserve">The completion of Off-load Testing will be marked by issue of the signed Acceptance Certificate Part 1 which also confirms agreement to proceed to On-load Testing for the purpose of Plant and/or Apparatus being put into service. Part 1 of the Acceptance Certificate will be completed by the TO and signed and exchanged </w:t>
      </w:r>
      <w:r w:rsidR="00000E63">
        <w:t xml:space="preserve">with </w:t>
      </w:r>
      <w:r w:rsidR="005B2AE4">
        <w:t>NGESO</w:t>
      </w:r>
      <w:r>
        <w:t xml:space="preserve"> to acknowledge when the required Off-load Testing is completed, and the new Plant and/or Apparatus is ready for first </w:t>
      </w:r>
      <w:r>
        <w:lastRenderedPageBreak/>
        <w:t xml:space="preserve">energisation. </w:t>
      </w:r>
    </w:p>
    <w:p w14:paraId="684F3024" w14:textId="77777777" w:rsidR="00000E63" w:rsidRDefault="00000E63" w:rsidP="00000E63">
      <w:pPr>
        <w:pStyle w:val="Heading3"/>
        <w:keepLines w:val="0"/>
        <w:widowControl w:val="0"/>
        <w:numPr>
          <w:ilvl w:val="0"/>
          <w:numId w:val="0"/>
        </w:numPr>
        <w:ind w:left="709" w:hanging="709"/>
      </w:pPr>
    </w:p>
    <w:p w14:paraId="40F6CACA" w14:textId="77777777" w:rsidR="00000E63" w:rsidRDefault="00000E63" w:rsidP="00000E63">
      <w:pPr>
        <w:pStyle w:val="Heading3"/>
        <w:keepLines w:val="0"/>
        <w:widowControl w:val="0"/>
        <w:numPr>
          <w:ilvl w:val="0"/>
          <w:numId w:val="0"/>
        </w:numPr>
        <w:ind w:left="709" w:hanging="709"/>
      </w:pPr>
    </w:p>
    <w:p w14:paraId="56CE8EEF" w14:textId="77777777" w:rsidR="00C31B81" w:rsidRPr="002A6337" w:rsidRDefault="00C31B81" w:rsidP="00C31B81">
      <w:pPr>
        <w:pStyle w:val="Heading3"/>
        <w:keepLines w:val="0"/>
        <w:widowControl w:val="0"/>
        <w:numPr>
          <w:ilvl w:val="0"/>
          <w:numId w:val="0"/>
        </w:numPr>
        <w:rPr>
          <w:b/>
        </w:rPr>
      </w:pPr>
      <w:r w:rsidRPr="002A6337">
        <w:rPr>
          <w:b/>
        </w:rPr>
        <w:t>Decommissioning</w:t>
      </w:r>
    </w:p>
    <w:p w14:paraId="4D4E41B6" w14:textId="77777777" w:rsidR="005C73FE" w:rsidRPr="003C1F87" w:rsidRDefault="005C73FE">
      <w:pPr>
        <w:pStyle w:val="Heading3"/>
      </w:pPr>
      <w:r>
        <w:t xml:space="preserve">When decommissioning is taking place under this procedure, the Stage 1 </w:t>
      </w:r>
      <w:r w:rsidR="00707B78">
        <w:t>Commissioning and Decommissioning Panel</w:t>
      </w:r>
      <w:r>
        <w:t xml:space="preserve"> shall be responsible for defining the decommissioning process. If the TO deems that decommissioning is such that no Stage 1 </w:t>
      </w:r>
      <w:r w:rsidR="00707B78">
        <w:t>Commissioning and Decommissioning Panel</w:t>
      </w:r>
      <w:r>
        <w:t xml:space="preserve"> is </w:t>
      </w:r>
      <w:proofErr w:type="gramStart"/>
      <w:r>
        <w:t>necessary</w:t>
      </w:r>
      <w:proofErr w:type="gramEnd"/>
      <w:r>
        <w:t xml:space="preserve"> </w:t>
      </w:r>
      <w:proofErr w:type="spellStart"/>
      <w:r>
        <w:t>the</w:t>
      </w:r>
      <w:proofErr w:type="spellEnd"/>
      <w:r>
        <w:t xml:space="preserve"> TO and </w:t>
      </w:r>
      <w:r w:rsidR="005B2AE4">
        <w:t>NGESO</w:t>
      </w:r>
      <w:r>
        <w:t xml:space="preserve"> will agree to discuss the decommissioning process further at System </w:t>
      </w:r>
      <w:r w:rsidR="00000E63">
        <w:t>A</w:t>
      </w:r>
      <w:r>
        <w:t xml:space="preserve">ccess </w:t>
      </w:r>
      <w:r w:rsidR="00000E63">
        <w:t>M</w:t>
      </w:r>
      <w:r>
        <w:t xml:space="preserve">eetings called </w:t>
      </w:r>
      <w:r w:rsidRPr="003C1F87">
        <w:t>under STCP 11-1 Outage Planning. The requirements of this procedure will be followed regarding certificates and technical data required to be issued as part of the decommissioning of Plant and/or Apparatus.</w:t>
      </w:r>
    </w:p>
    <w:p w14:paraId="4E3BC99E" w14:textId="77777777" w:rsidR="005C73FE" w:rsidRPr="003C1F87" w:rsidRDefault="005C73FE">
      <w:pPr>
        <w:pStyle w:val="Heading3"/>
        <w:numPr>
          <w:ilvl w:val="0"/>
          <w:numId w:val="0"/>
        </w:numPr>
        <w:ind w:left="709" w:hanging="709"/>
      </w:pPr>
    </w:p>
    <w:p w14:paraId="66B29ED1" w14:textId="77777777" w:rsidR="005C73FE" w:rsidRPr="003C1F87" w:rsidRDefault="005C73FE">
      <w:pPr>
        <w:pStyle w:val="Heading2"/>
        <w:keepLines/>
      </w:pPr>
      <w:r w:rsidRPr="003C1F87">
        <w:t xml:space="preserve">Stage 2 </w:t>
      </w:r>
      <w:r w:rsidR="00707B78">
        <w:t>Commissioning and Decommissioning Panel</w:t>
      </w:r>
    </w:p>
    <w:p w14:paraId="6D83B1C2" w14:textId="77777777" w:rsidR="005C73FE" w:rsidRPr="003C1F87" w:rsidRDefault="005C73FE">
      <w:pPr>
        <w:pStyle w:val="Heading3"/>
      </w:pPr>
      <w:r w:rsidRPr="003C1F87">
        <w:t xml:space="preserve">The Stage 2 </w:t>
      </w:r>
      <w:r w:rsidR="00707B78">
        <w:t>Commissioning and Decommissioning Panel</w:t>
      </w:r>
      <w:r w:rsidRPr="003C1F87">
        <w:t xml:space="preserve"> shall monitor the progress of the documentation and certificates provided through the Stage 1 </w:t>
      </w:r>
      <w:r w:rsidR="00707B78">
        <w:t>Commissioning and Decommissioning Panel</w:t>
      </w:r>
      <w:r w:rsidRPr="003C1F87">
        <w:t xml:space="preserve"> and the technical data detailed below in readiness for the On-load Testing.</w:t>
      </w:r>
    </w:p>
    <w:p w14:paraId="704746A6" w14:textId="77777777" w:rsidR="005C73FE" w:rsidRPr="003C1F87" w:rsidRDefault="005C73FE">
      <w:pPr>
        <w:pStyle w:val="Heading3"/>
      </w:pPr>
      <w:r w:rsidRPr="003C1F87">
        <w:t xml:space="preserve">Where a User is involved there are additional Grid Code compliance requirements placed on affected Parties, STCP 19-3 Operational Notifications and Compliance Testing provides further guidance. </w:t>
      </w:r>
    </w:p>
    <w:p w14:paraId="796E5326" w14:textId="77777777" w:rsidR="005C73FE" w:rsidRPr="003C1F87" w:rsidRDefault="005C73FE">
      <w:pPr>
        <w:pStyle w:val="Heading3"/>
      </w:pPr>
      <w:r w:rsidRPr="003C1F87">
        <w:t xml:space="preserve">Where a User is involved </w:t>
      </w:r>
      <w:r w:rsidR="005B2AE4">
        <w:t>NGESO</w:t>
      </w:r>
      <w:r w:rsidRPr="003C1F87">
        <w:t xml:space="preserve"> shall ensure that the data and information provided by the User pursuant to Grid Code obligations accurately represents the Plant and/or Apparatus installed or removed by the User including name and nomenclature changes advised by the User. </w:t>
      </w:r>
      <w:r w:rsidR="005B2AE4">
        <w:t>NGESO</w:t>
      </w:r>
      <w:r w:rsidRPr="003C1F87">
        <w:t xml:space="preserve"> shall exchange information provided by the User as part of commissioning with the TO, in accordance with the requirements STCP 19-3 Operational Notifications and Compliance Testing.</w:t>
      </w:r>
    </w:p>
    <w:p w14:paraId="1878DAF5" w14:textId="77777777" w:rsidR="005C73FE" w:rsidRPr="003C1F87" w:rsidRDefault="005C73FE">
      <w:pPr>
        <w:pStyle w:val="Heading3"/>
      </w:pPr>
      <w:r w:rsidRPr="003C1F87">
        <w:t xml:space="preserve">The Stage 2 Commissioning </w:t>
      </w:r>
      <w:r w:rsidR="001B3896">
        <w:t xml:space="preserve">and Decommissioning </w:t>
      </w:r>
      <w:r w:rsidR="00000E63">
        <w:t>P</w:t>
      </w:r>
      <w:r w:rsidR="009A2F7A">
        <w:t>lan</w:t>
      </w:r>
      <w:r w:rsidR="009A2F7A" w:rsidRPr="003C1F87">
        <w:t xml:space="preserve"> </w:t>
      </w:r>
      <w:r w:rsidRPr="003C1F87">
        <w:t xml:space="preserve">will be prepared by the TO and shall </w:t>
      </w:r>
      <w:proofErr w:type="gramStart"/>
      <w:r w:rsidRPr="003C1F87">
        <w:t>include:-</w:t>
      </w:r>
      <w:proofErr w:type="gramEnd"/>
      <w:r w:rsidRPr="003C1F87">
        <w:t xml:space="preserve"> </w:t>
      </w:r>
    </w:p>
    <w:p w14:paraId="6F74B01C" w14:textId="77777777" w:rsidR="005C73FE" w:rsidRPr="003C1F87" w:rsidRDefault="005C73FE">
      <w:pPr>
        <w:pStyle w:val="Level1"/>
        <w:keepNext/>
        <w:keepLines/>
        <w:widowControl/>
        <w:numPr>
          <w:ilvl w:val="0"/>
          <w:numId w:val="13"/>
        </w:numPr>
        <w:tabs>
          <w:tab w:val="left" w:pos="-1142"/>
          <w:tab w:val="left" w:pos="-720"/>
          <w:tab w:val="num" w:pos="2153"/>
        </w:tabs>
        <w:jc w:val="both"/>
        <w:rPr>
          <w:sz w:val="20"/>
        </w:rPr>
      </w:pPr>
      <w:r w:rsidRPr="003C1F87">
        <w:rPr>
          <w:sz w:val="20"/>
        </w:rPr>
        <w:t>a plan which details the delivery dates for the required documentation</w:t>
      </w:r>
      <w:r w:rsidR="009A2F7A">
        <w:rPr>
          <w:sz w:val="20"/>
        </w:rPr>
        <w:t xml:space="preserve"> as stated in Appendices B &amp; </w:t>
      </w:r>
      <w:proofErr w:type="gramStart"/>
      <w:r w:rsidR="009A2F7A">
        <w:rPr>
          <w:sz w:val="20"/>
        </w:rPr>
        <w:t>C</w:t>
      </w:r>
      <w:r w:rsidRPr="003C1F87">
        <w:rPr>
          <w:sz w:val="20"/>
        </w:rPr>
        <w:t>;</w:t>
      </w:r>
      <w:proofErr w:type="gramEnd"/>
      <w:r w:rsidRPr="003C1F87">
        <w:rPr>
          <w:sz w:val="20"/>
        </w:rPr>
        <w:t xml:space="preserve"> </w:t>
      </w:r>
    </w:p>
    <w:p w14:paraId="6A950A78" w14:textId="77777777" w:rsidR="005C73FE" w:rsidRPr="003C1F87" w:rsidRDefault="005C73FE">
      <w:pPr>
        <w:pStyle w:val="Level1"/>
        <w:keepNext/>
        <w:keepLines/>
        <w:widowControl/>
        <w:numPr>
          <w:ilvl w:val="0"/>
          <w:numId w:val="13"/>
        </w:numPr>
        <w:tabs>
          <w:tab w:val="left" w:pos="-1142"/>
          <w:tab w:val="left" w:pos="-720"/>
          <w:tab w:val="num" w:pos="2153"/>
        </w:tabs>
        <w:jc w:val="both"/>
        <w:rPr>
          <w:sz w:val="20"/>
        </w:rPr>
      </w:pPr>
      <w:r w:rsidRPr="003C1F87">
        <w:rPr>
          <w:sz w:val="20"/>
        </w:rPr>
        <w:t xml:space="preserve">the Commissioning Switching Programme </w:t>
      </w:r>
      <w:r w:rsidR="009A2F7A">
        <w:rPr>
          <w:sz w:val="20"/>
        </w:rPr>
        <w:t>as stated in Appendix E</w:t>
      </w:r>
      <w:r w:rsidRPr="003C1F87">
        <w:rPr>
          <w:sz w:val="20"/>
        </w:rPr>
        <w:t xml:space="preserve"> </w:t>
      </w:r>
      <w:r w:rsidR="00164F29">
        <w:rPr>
          <w:sz w:val="20"/>
        </w:rPr>
        <w:t xml:space="preserve">as </w:t>
      </w:r>
      <w:r w:rsidRPr="003C1F87">
        <w:rPr>
          <w:sz w:val="20"/>
        </w:rPr>
        <w:t xml:space="preserve">approved jointly by the TO, </w:t>
      </w:r>
      <w:r w:rsidR="005B2AE4">
        <w:rPr>
          <w:sz w:val="20"/>
        </w:rPr>
        <w:t>NGESO</w:t>
      </w:r>
      <w:r w:rsidRPr="003C1F87">
        <w:rPr>
          <w:sz w:val="20"/>
        </w:rPr>
        <w:t xml:space="preserve"> and any affected </w:t>
      </w:r>
      <w:proofErr w:type="gramStart"/>
      <w:r w:rsidRPr="003C1F87">
        <w:rPr>
          <w:sz w:val="20"/>
        </w:rPr>
        <w:t>User;</w:t>
      </w:r>
      <w:proofErr w:type="gramEnd"/>
      <w:r w:rsidRPr="003C1F87">
        <w:rPr>
          <w:sz w:val="20"/>
        </w:rPr>
        <w:t xml:space="preserve"> and.</w:t>
      </w:r>
    </w:p>
    <w:p w14:paraId="72BF97CD" w14:textId="77777777" w:rsidR="005C73FE" w:rsidRPr="003C1F87" w:rsidRDefault="005C73FE">
      <w:pPr>
        <w:pStyle w:val="Level1"/>
        <w:keepNext/>
        <w:keepLines/>
        <w:widowControl/>
        <w:numPr>
          <w:ilvl w:val="0"/>
          <w:numId w:val="13"/>
        </w:numPr>
        <w:tabs>
          <w:tab w:val="left" w:pos="-1142"/>
          <w:tab w:val="left" w:pos="-720"/>
          <w:tab w:val="num" w:pos="2153"/>
        </w:tabs>
        <w:jc w:val="both"/>
        <w:rPr>
          <w:sz w:val="20"/>
        </w:rPr>
      </w:pPr>
      <w:r w:rsidRPr="003C1F87">
        <w:rPr>
          <w:sz w:val="20"/>
        </w:rPr>
        <w:t xml:space="preserve">post commissioning inspections to be carried out by the TO </w:t>
      </w:r>
      <w:proofErr w:type="gramStart"/>
      <w:r w:rsidRPr="003C1F87">
        <w:rPr>
          <w:sz w:val="20"/>
        </w:rPr>
        <w:t>or  nominee</w:t>
      </w:r>
      <w:proofErr w:type="gramEnd"/>
      <w:r w:rsidRPr="003C1F87">
        <w:rPr>
          <w:sz w:val="20"/>
        </w:rPr>
        <w:t xml:space="preserve">. </w:t>
      </w:r>
    </w:p>
    <w:p w14:paraId="3B2F7721" w14:textId="77777777" w:rsidR="005C73FE" w:rsidRPr="003C1F87" w:rsidRDefault="005C73FE">
      <w:pPr>
        <w:pStyle w:val="Level1"/>
        <w:keepNext/>
        <w:keepLines/>
        <w:widowControl/>
        <w:tabs>
          <w:tab w:val="clear" w:pos="1500"/>
          <w:tab w:val="left" w:pos="-1142"/>
          <w:tab w:val="left" w:pos="-720"/>
        </w:tabs>
        <w:jc w:val="both"/>
        <w:rPr>
          <w:sz w:val="20"/>
        </w:rPr>
      </w:pPr>
    </w:p>
    <w:p w14:paraId="26F9F6F2" w14:textId="77777777" w:rsidR="005C73FE" w:rsidRPr="003C1F87" w:rsidRDefault="005C73FE">
      <w:pPr>
        <w:pStyle w:val="Heading3"/>
      </w:pPr>
      <w:r w:rsidRPr="003C1F87">
        <w:t xml:space="preserve">The On-load Testing will be carried out jointly by </w:t>
      </w:r>
      <w:r w:rsidR="005B2AE4">
        <w:t>NGESO</w:t>
      </w:r>
      <w:r w:rsidRPr="003C1F87">
        <w:t xml:space="preserve"> and the TO in accordance with the requirements of STCP 01-1 Operational Switching.</w:t>
      </w:r>
    </w:p>
    <w:p w14:paraId="5E83601A" w14:textId="77777777" w:rsidR="005C73FE" w:rsidRDefault="005C73FE">
      <w:pPr>
        <w:pStyle w:val="Heading3"/>
      </w:pPr>
      <w:r>
        <w:t>The Commissioning Switching Programme shall include both the method of first energisation and the On-load Testing of the Plant and/or Apparatus to be commissioned to the System.</w:t>
      </w:r>
    </w:p>
    <w:p w14:paraId="710ABC81" w14:textId="77777777" w:rsidR="005C73FE" w:rsidRDefault="005C73FE">
      <w:pPr>
        <w:pStyle w:val="Heading3"/>
      </w:pPr>
      <w:r>
        <w:t xml:space="preserve">The TO is responsible for the preparation, issue and change management of the draft and approved Commissioning Switching Programme, in accordance with the target time scales shown in Appendix C. A model form for a Commissioning Switching Programme is shown in Appendix E.  </w:t>
      </w:r>
    </w:p>
    <w:p w14:paraId="43EE92C1" w14:textId="77777777" w:rsidR="005C73FE" w:rsidRDefault="005B2AE4">
      <w:pPr>
        <w:pStyle w:val="Heading3"/>
      </w:pPr>
      <w:r>
        <w:t>NGESO</w:t>
      </w:r>
      <w:r w:rsidR="005C73FE">
        <w:t xml:space="preserve"> will receive the draft Commissioning Switching Programme for comment and will liaise with affected Users and respond to the TO with </w:t>
      </w:r>
      <w:r w:rsidR="00DE0D65">
        <w:t>any comments</w:t>
      </w:r>
      <w:r w:rsidR="005C73FE">
        <w:t xml:space="preserve"> in accordance with the timetable shown in Appendix C. </w:t>
      </w:r>
    </w:p>
    <w:p w14:paraId="3280D38D" w14:textId="77777777" w:rsidR="005C73FE" w:rsidRDefault="005C73FE">
      <w:pPr>
        <w:pStyle w:val="Heading3"/>
      </w:pPr>
      <w:r>
        <w:t>Complex Commissioning Switching Programmes</w:t>
      </w:r>
      <w:r>
        <w:rPr>
          <w:i/>
        </w:rPr>
        <w:t xml:space="preserve"> </w:t>
      </w:r>
      <w:r>
        <w:t xml:space="preserve">shall contain break points where commissioning can be safely </w:t>
      </w:r>
      <w:r w:rsidR="006A1AEA">
        <w:t xml:space="preserve">temporarily </w:t>
      </w:r>
      <w:r>
        <w:t>halted, to be continued later.</w:t>
      </w:r>
      <w:r w:rsidR="006A1AEA">
        <w:t xml:space="preserve"> </w:t>
      </w:r>
    </w:p>
    <w:p w14:paraId="13408F1C" w14:textId="77777777" w:rsidR="005B6A78" w:rsidRDefault="005B6A78">
      <w:pPr>
        <w:pStyle w:val="Heading3"/>
      </w:pPr>
      <w:r>
        <w:lastRenderedPageBreak/>
        <w:t xml:space="preserve">A separate Commissioning Switching Programme should be prepared for each </w:t>
      </w:r>
      <w:r w:rsidR="00067E17">
        <w:t xml:space="preserve">significant </w:t>
      </w:r>
      <w:r>
        <w:t>stage of multi-stage work.</w:t>
      </w:r>
      <w:r w:rsidR="00067E17">
        <w:t xml:space="preserve"> Commissioning for a com</w:t>
      </w:r>
      <w:r w:rsidR="00DE0D65">
        <w:t>p</w:t>
      </w:r>
      <w:r w:rsidR="00067E17">
        <w:t>lex stage that takes several consecutive days should be included in one programme with break points.</w:t>
      </w:r>
    </w:p>
    <w:p w14:paraId="2EBED235" w14:textId="77777777" w:rsidR="004058E9" w:rsidRDefault="004058E9" w:rsidP="00163FB4">
      <w:pPr>
        <w:pStyle w:val="Heading3"/>
      </w:pPr>
      <w:r>
        <w:t xml:space="preserve">Each </w:t>
      </w:r>
      <w:proofErr w:type="gramStart"/>
      <w:r>
        <w:t>two part</w:t>
      </w:r>
      <w:proofErr w:type="gramEnd"/>
      <w:r>
        <w:t xml:space="preserve"> </w:t>
      </w:r>
      <w:r w:rsidRPr="004058E9">
        <w:t xml:space="preserve">Commissioning Switching Programme will be prepared and issued by the TO. Part 1 (Strategy) will describe the overall commissioning strategy and will identify the limits of the Commissioning Switching Programme. Part 2 (Operations) will provide specific details of the sequence of operations required to energise, load, and facilitate the commissioning of Plant and / or Apparatus. Part 1 (Strategy) will be approved by </w:t>
      </w:r>
      <w:r w:rsidR="005B2AE4">
        <w:t>NGESO</w:t>
      </w:r>
      <w:r w:rsidRPr="004058E9">
        <w:t>. Part 1 (Strategy) and Part 2 (Operations) will both be approved by the TO and any affected User".</w:t>
      </w:r>
    </w:p>
    <w:p w14:paraId="6992F519" w14:textId="77777777" w:rsidR="005C73FE" w:rsidRDefault="005C73FE">
      <w:pPr>
        <w:pStyle w:val="Heading3"/>
      </w:pPr>
      <w:r>
        <w:t>Relevant Operation Diagrams or equivalent shall be referenced in the Commissioning Switching Programme, and a copy of the referenced diagrams shall be confirmed available between all Parties involved prior to the start of On-load Testing or decommissioning at the sites involved.</w:t>
      </w:r>
    </w:p>
    <w:p w14:paraId="45D1A29D" w14:textId="77777777" w:rsidR="005C73FE" w:rsidRDefault="005C73FE">
      <w:pPr>
        <w:pStyle w:val="Heading3"/>
      </w:pPr>
      <w:r>
        <w:t>If it is necessary to modify the content of an approved Commissioning Switching Programme either prior to, or during, implementation, the following process shall be followed:</w:t>
      </w:r>
    </w:p>
    <w:p w14:paraId="16583568" w14:textId="77777777" w:rsidR="005C73FE" w:rsidRDefault="005C73FE">
      <w:pPr>
        <w:keepNext/>
        <w:keepLines/>
        <w:numPr>
          <w:ilvl w:val="0"/>
          <w:numId w:val="19"/>
        </w:numPr>
        <w:tabs>
          <w:tab w:val="clear" w:pos="1440"/>
          <w:tab w:val="num" w:pos="1134"/>
        </w:tabs>
        <w:ind w:left="1134" w:hanging="283"/>
        <w:jc w:val="both"/>
      </w:pPr>
      <w:r>
        <w:t xml:space="preserve">Prior to implementation, the TO will contact the Stage 2 </w:t>
      </w:r>
      <w:r w:rsidR="00707B78">
        <w:t>Commissioning and Decommissioning Panel</w:t>
      </w:r>
      <w:r w:rsidR="0091200F">
        <w:t>,</w:t>
      </w:r>
      <w:r>
        <w:t xml:space="preserve"> </w:t>
      </w:r>
      <w:r w:rsidR="005B2AE4">
        <w:t>NGESO</w:t>
      </w:r>
      <w:r>
        <w:t xml:space="preserve"> and affected User representatives to agree and approve any essential changes. If agreement cannot be reached any Party may raise a dispute. The approved revised programme will be re-issued by the TO with a revised unique version issue number.</w:t>
      </w:r>
    </w:p>
    <w:p w14:paraId="51059E7D" w14:textId="77777777" w:rsidR="005C73FE" w:rsidRDefault="005C73FE">
      <w:pPr>
        <w:pStyle w:val="Level1"/>
        <w:keepNext/>
        <w:keepLines/>
        <w:widowControl/>
        <w:numPr>
          <w:ilvl w:val="0"/>
          <w:numId w:val="21"/>
        </w:numPr>
        <w:tabs>
          <w:tab w:val="clear" w:pos="360"/>
          <w:tab w:val="left" w:pos="-1142"/>
          <w:tab w:val="left" w:pos="-720"/>
        </w:tabs>
        <w:ind w:left="1134" w:hanging="283"/>
        <w:jc w:val="both"/>
        <w:rPr>
          <w:sz w:val="20"/>
        </w:rPr>
      </w:pPr>
      <w:r>
        <w:rPr>
          <w:sz w:val="20"/>
        </w:rPr>
        <w:t xml:space="preserve">Immediately prior to the start of the Commissioning Switching Programme the TO shall confirm to </w:t>
      </w:r>
      <w:r w:rsidR="005B2AE4">
        <w:rPr>
          <w:sz w:val="20"/>
        </w:rPr>
        <w:t>NGESO</w:t>
      </w:r>
      <w:r>
        <w:rPr>
          <w:sz w:val="20"/>
        </w:rPr>
        <w:t xml:space="preserve"> the unique version issue number </w:t>
      </w:r>
      <w:r w:rsidR="0091200F">
        <w:rPr>
          <w:sz w:val="20"/>
        </w:rPr>
        <w:t xml:space="preserve">of </w:t>
      </w:r>
      <w:r>
        <w:rPr>
          <w:sz w:val="20"/>
        </w:rPr>
        <w:t>the Commissioning Switching Programme to be used.</w:t>
      </w:r>
    </w:p>
    <w:p w14:paraId="5F9DF4BB" w14:textId="77777777" w:rsidR="005C73FE" w:rsidRDefault="005C73FE">
      <w:pPr>
        <w:pStyle w:val="Level1"/>
        <w:keepNext/>
        <w:keepLines/>
        <w:widowControl/>
        <w:tabs>
          <w:tab w:val="clear" w:pos="1500"/>
          <w:tab w:val="left" w:pos="-1142"/>
          <w:tab w:val="left" w:pos="-720"/>
        </w:tabs>
        <w:ind w:left="1418" w:hanging="709"/>
        <w:jc w:val="both"/>
        <w:rPr>
          <w:sz w:val="20"/>
        </w:rPr>
      </w:pPr>
    </w:p>
    <w:p w14:paraId="49C2832C" w14:textId="77777777" w:rsidR="005C73FE" w:rsidRDefault="005C73FE">
      <w:pPr>
        <w:pStyle w:val="BodyText"/>
        <w:keepNext/>
        <w:keepLines/>
        <w:numPr>
          <w:ilvl w:val="0"/>
          <w:numId w:val="20"/>
        </w:numPr>
        <w:tabs>
          <w:tab w:val="clear" w:pos="1440"/>
        </w:tabs>
        <w:ind w:left="1134" w:hanging="283"/>
        <w:jc w:val="both"/>
      </w:pPr>
      <w:r>
        <w:t xml:space="preserve">Following commencement of the Commissioning Switching Programme should a need for subsequent changes to the programme be identified the programme will be </w:t>
      </w:r>
      <w:proofErr w:type="gramStart"/>
      <w:r>
        <w:t>temporarily suspended</w:t>
      </w:r>
      <w:proofErr w:type="gramEnd"/>
      <w:r>
        <w:t>. The TO shall be responsible for obtaining the agreement to changes and modification</w:t>
      </w:r>
      <w:r w:rsidR="0091200F">
        <w:t>s</w:t>
      </w:r>
      <w:r>
        <w:t xml:space="preserve"> to the Commissioning Switching Programme from </w:t>
      </w:r>
      <w:r w:rsidR="005B2AE4">
        <w:t>NGESO</w:t>
      </w:r>
      <w:r>
        <w:t xml:space="preserve"> and affected Users involved in the development of the Commissioning Programme or their nominee. The TO will be responsible for ensuring all copies of the Commissioning Switching Programme in use are amended in line with the agreed changes. Changes at this stage are normally due to site or real time System changes and are handled in the Control Phase. In extreme circumstances the Commissioning Switching Programme may have to be abandoned for re-planning and referral back to the Stage 2 </w:t>
      </w:r>
      <w:r w:rsidR="00707B78">
        <w:t>Commissioning and Decommissioning Panel</w:t>
      </w:r>
      <w:r>
        <w:t>.</w:t>
      </w:r>
    </w:p>
    <w:p w14:paraId="462F15A3" w14:textId="77777777" w:rsidR="005C73FE" w:rsidRDefault="005C73FE">
      <w:pPr>
        <w:pStyle w:val="Heading3"/>
      </w:pPr>
      <w:r>
        <w:t xml:space="preserve">The TO will sign Part 1 of the Acceptance Certificate as confirmation that all Off-load Testing and inspections are </w:t>
      </w:r>
      <w:proofErr w:type="gramStart"/>
      <w:r>
        <w:t>completed</w:t>
      </w:r>
      <w:proofErr w:type="gramEnd"/>
      <w:r>
        <w:t xml:space="preserve"> and the asset is ready for On-load Testing. The TO will provide a copy of the signed Acceptance Certificate to </w:t>
      </w:r>
      <w:r w:rsidR="005B2AE4">
        <w:t>NGESO</w:t>
      </w:r>
      <w:r>
        <w:t xml:space="preserve"> and </w:t>
      </w:r>
      <w:r w:rsidR="005B2AE4">
        <w:t>NGESO</w:t>
      </w:r>
      <w:r>
        <w:t xml:space="preserve"> will acknowledge the Part 1 certificate.</w:t>
      </w:r>
    </w:p>
    <w:p w14:paraId="175DE236" w14:textId="77777777" w:rsidR="005C73FE" w:rsidRDefault="005C73FE">
      <w:pPr>
        <w:pStyle w:val="Heading3"/>
      </w:pPr>
      <w:r>
        <w:t xml:space="preserve"> Prior to the start of the On-load Testing the following documentation will be confirmed as available between </w:t>
      </w:r>
      <w:r w:rsidR="005B2AE4">
        <w:t>NGESO</w:t>
      </w:r>
      <w:r>
        <w:t xml:space="preserve"> and TO for all sites involved and the issue and revision numbers of individual items checked, including:</w:t>
      </w:r>
    </w:p>
    <w:p w14:paraId="07BBFCD9" w14:textId="77777777" w:rsidR="005C73FE" w:rsidRDefault="005C73FE">
      <w:pPr>
        <w:pStyle w:val="Heading3"/>
        <w:numPr>
          <w:ilvl w:val="0"/>
          <w:numId w:val="28"/>
        </w:numPr>
        <w:tabs>
          <w:tab w:val="clear" w:pos="360"/>
          <w:tab w:val="num" w:pos="1080"/>
        </w:tabs>
        <w:ind w:left="1080"/>
      </w:pPr>
      <w:r>
        <w:t xml:space="preserve">Operation Diagram(s) or </w:t>
      </w:r>
      <w:proofErr w:type="gramStart"/>
      <w:r>
        <w:t>equivalent;</w:t>
      </w:r>
      <w:proofErr w:type="gramEnd"/>
      <w:r>
        <w:t xml:space="preserve"> </w:t>
      </w:r>
    </w:p>
    <w:p w14:paraId="51DFD265" w14:textId="77777777" w:rsidR="005C73FE" w:rsidRDefault="005C73FE">
      <w:pPr>
        <w:keepNext/>
        <w:keepLines/>
        <w:numPr>
          <w:ilvl w:val="0"/>
          <w:numId w:val="18"/>
        </w:numPr>
        <w:spacing w:after="0"/>
        <w:jc w:val="both"/>
      </w:pPr>
      <w:r>
        <w:t>Site Responsibility Schedule(s</w:t>
      </w:r>
      <w:proofErr w:type="gramStart"/>
      <w:r>
        <w:t>);</w:t>
      </w:r>
      <w:proofErr w:type="gramEnd"/>
      <w:r>
        <w:t xml:space="preserve"> </w:t>
      </w:r>
    </w:p>
    <w:p w14:paraId="12974410" w14:textId="77777777" w:rsidR="005C73FE" w:rsidRDefault="005C73FE">
      <w:pPr>
        <w:keepNext/>
        <w:keepLines/>
        <w:spacing w:after="0"/>
        <w:ind w:left="720"/>
        <w:jc w:val="both"/>
      </w:pPr>
    </w:p>
    <w:p w14:paraId="501AC558" w14:textId="77777777" w:rsidR="005C73FE" w:rsidRDefault="005C73FE">
      <w:pPr>
        <w:pStyle w:val="BulletNormal"/>
        <w:keepNext/>
        <w:keepLines/>
        <w:tabs>
          <w:tab w:val="clear" w:pos="360"/>
          <w:tab w:val="num" w:pos="1080"/>
        </w:tabs>
        <w:ind w:left="1080"/>
      </w:pPr>
      <w:r>
        <w:t>Commissioning Switching Programme; and</w:t>
      </w:r>
    </w:p>
    <w:p w14:paraId="2E11AF44" w14:textId="77777777" w:rsidR="005C73FE" w:rsidRDefault="005C73FE">
      <w:pPr>
        <w:pStyle w:val="BulletNormal"/>
        <w:keepNext/>
        <w:keepLines/>
        <w:tabs>
          <w:tab w:val="clear" w:pos="360"/>
          <w:tab w:val="num" w:pos="1080"/>
        </w:tabs>
        <w:ind w:left="1080"/>
      </w:pPr>
      <w:r>
        <w:t>Acceptance Certificate (Part 1 signed by TO).</w:t>
      </w:r>
    </w:p>
    <w:p w14:paraId="777D8590" w14:textId="77777777" w:rsidR="005C73FE" w:rsidRDefault="005C73FE">
      <w:pPr>
        <w:pStyle w:val="Heading3"/>
      </w:pPr>
      <w:r>
        <w:lastRenderedPageBreak/>
        <w:t xml:space="preserve">When the Commissioning Switching Programme has been successfully completed and the TO has carried out final inspections, the TO shall sign Part 2 of the Acceptance Certificate. This will confirm completion of the On-load Testing and that the Plant and/or Apparatus is commissioned and made available for operational service and configuration by </w:t>
      </w:r>
      <w:r w:rsidR="005B2AE4">
        <w:t>NGESO</w:t>
      </w:r>
      <w:r>
        <w:t xml:space="preserve">. Part 2 of the Acceptance Certificate will be signed and exchanged by the TO and </w:t>
      </w:r>
      <w:r w:rsidR="005B2AE4">
        <w:t>NGESO</w:t>
      </w:r>
      <w:r>
        <w:t xml:space="preserve">. Completion of this Acceptance Certificate may be used by the TO </w:t>
      </w:r>
      <w:proofErr w:type="spellStart"/>
      <w:r>
        <w:t>to</w:t>
      </w:r>
      <w:proofErr w:type="spellEnd"/>
      <w:r>
        <w:t xml:space="preserve"> activate the entries in accordance with their SCS update process.  </w:t>
      </w:r>
    </w:p>
    <w:p w14:paraId="2579D88E" w14:textId="77777777" w:rsidR="005C73FE" w:rsidRDefault="005C73FE">
      <w:pPr>
        <w:pStyle w:val="Heading3"/>
      </w:pPr>
      <w:r>
        <w:t xml:space="preserve">At this time the TO will also declare as Services Reductions (in accordance </w:t>
      </w:r>
      <w:r w:rsidRPr="003C1F87">
        <w:t>with STCP 04-4 Provision of Asset Operational Information),</w:t>
      </w:r>
      <w:r>
        <w:t xml:space="preserve"> any known defects or limitations associated with the asset that could affect the operational use of the </w:t>
      </w:r>
      <w:proofErr w:type="gramStart"/>
      <w:r>
        <w:t>asset, and</w:t>
      </w:r>
      <w:proofErr w:type="gramEnd"/>
      <w:r>
        <w:t xml:space="preserve"> will progress the resolution of these issues. This may result in the issue of an Operational Capability Limit Record against the asset. </w:t>
      </w:r>
    </w:p>
    <w:p w14:paraId="4E758126" w14:textId="77777777" w:rsidR="00465A41" w:rsidRDefault="00465A41" w:rsidP="00465A41">
      <w:pPr>
        <w:pStyle w:val="Heading3"/>
        <w:numPr>
          <w:ilvl w:val="0"/>
          <w:numId w:val="0"/>
        </w:numPr>
      </w:pPr>
    </w:p>
    <w:p w14:paraId="0CE8662D" w14:textId="77777777" w:rsidR="00465A41" w:rsidRDefault="00465A41" w:rsidP="00465A41">
      <w:pPr>
        <w:pStyle w:val="Heading3"/>
        <w:numPr>
          <w:ilvl w:val="0"/>
          <w:numId w:val="0"/>
        </w:numPr>
      </w:pPr>
    </w:p>
    <w:p w14:paraId="4AA477E1" w14:textId="77777777" w:rsidR="00E26A74" w:rsidRPr="002A6337" w:rsidRDefault="00E26A74" w:rsidP="00E26A74">
      <w:pPr>
        <w:pStyle w:val="Heading3"/>
        <w:numPr>
          <w:ilvl w:val="0"/>
          <w:numId w:val="0"/>
        </w:numPr>
        <w:rPr>
          <w:b/>
        </w:rPr>
      </w:pPr>
      <w:r w:rsidRPr="002A6337">
        <w:rPr>
          <w:b/>
        </w:rPr>
        <w:t>Decommissioning</w:t>
      </w:r>
    </w:p>
    <w:p w14:paraId="2297E109" w14:textId="77777777" w:rsidR="005C73FE" w:rsidRDefault="005C73FE">
      <w:pPr>
        <w:pStyle w:val="Heading3"/>
      </w:pPr>
      <w:r>
        <w:t xml:space="preserve">Any Plant or Apparatus being decommissioned under this procedure shall be covered by a Decommissioning Report. </w:t>
      </w:r>
      <w:proofErr w:type="gramStart"/>
      <w:r>
        <w:t>A pro-forma of the Decommissioning Report</w:t>
      </w:r>
      <w:proofErr w:type="gramEnd"/>
      <w:r>
        <w:t xml:space="preserve"> can be found in Appendix D Attachment C. The Decommissioning Report will be issued in the Control Phase by the TO and signed and exchanged by the TO and </w:t>
      </w:r>
      <w:r w:rsidR="005B2AE4">
        <w:t>NGESO</w:t>
      </w:r>
      <w:r w:rsidR="002A6337">
        <w:t xml:space="preserve"> as per Appendix B</w:t>
      </w:r>
    </w:p>
    <w:p w14:paraId="37A0D822" w14:textId="77777777" w:rsidR="005C73FE" w:rsidRDefault="005C73FE">
      <w:pPr>
        <w:pStyle w:val="Heading3"/>
      </w:pPr>
      <w:r>
        <w:t xml:space="preserve">Decommissioning results in the Plant and/or Apparatus being declared permanently unavailable by the TO for operational service and configuration by </w:t>
      </w:r>
      <w:r w:rsidR="005B2AE4">
        <w:t>NGESO</w:t>
      </w:r>
      <w:r>
        <w:t xml:space="preserve">. Completion of the Decommissioning Report may be used by the TO </w:t>
      </w:r>
      <w:proofErr w:type="spellStart"/>
      <w:r>
        <w:t>to</w:t>
      </w:r>
      <w:proofErr w:type="spellEnd"/>
      <w:r>
        <w:t xml:space="preserve"> update the SCS in accordance with their SCS update process. The Decommissioning Report provides notification that the Plant and/or Apparatus is </w:t>
      </w:r>
      <w:proofErr w:type="gramStart"/>
      <w:r>
        <w:t>decommissioned, and</w:t>
      </w:r>
      <w:proofErr w:type="gramEnd"/>
      <w:r>
        <w:t xml:space="preserve"> confirms whether the Plant and/or Apparatus either remains within safety distance, or where the TO considers there to be safety implications. </w:t>
      </w:r>
    </w:p>
    <w:p w14:paraId="30905D3B" w14:textId="77777777" w:rsidR="005C73FE" w:rsidRDefault="005C73FE">
      <w:pPr>
        <w:pStyle w:val="Heading3"/>
      </w:pPr>
      <w:r>
        <w:t xml:space="preserve">Where Plant and/or Apparatus is outside safety distance and has been physically disconnected, it shall be declared as having been removed from the </w:t>
      </w:r>
      <w:r w:rsidR="003C1F87">
        <w:t>National Electricity Transmission System</w:t>
      </w:r>
      <w:r>
        <w:t>, through issue of a HV System Change Certificate and Decommissioning Report (option B) to indicate this.</w:t>
      </w:r>
    </w:p>
    <w:p w14:paraId="2D5561D9" w14:textId="77777777" w:rsidR="005C73FE" w:rsidRDefault="005C73FE">
      <w:pPr>
        <w:pStyle w:val="Heading3"/>
      </w:pPr>
      <w:r>
        <w:t xml:space="preserve">Where the Plant and/or Apparatus is physically disconnected but remains within safety distance and therefore subject to the TO HV Safety Rules this may necessitate the Plant and/or Apparatus being retained (but shown disconnected) on the Operation Diagram, or equivalent, and in the TO and </w:t>
      </w:r>
      <w:r w:rsidR="005B2AE4">
        <w:t>NGESO</w:t>
      </w:r>
      <w:r>
        <w:t xml:space="preserve"> SCADA databases. This Plant and/or Apparatus would not form part of the system made available by the TO </w:t>
      </w:r>
      <w:proofErr w:type="spellStart"/>
      <w:r>
        <w:t>to</w:t>
      </w:r>
      <w:proofErr w:type="spellEnd"/>
      <w:r>
        <w:t xml:space="preserve"> </w:t>
      </w:r>
      <w:r w:rsidR="005B2AE4">
        <w:t>NGESO</w:t>
      </w:r>
      <w:r>
        <w:t>. The Decommissioning Report (option A) will be issued to indicate this. When this requirement subsequently ceases a Decommissioning Report Option B will be issued together with a HV System Change Certificate.</w:t>
      </w:r>
    </w:p>
    <w:p w14:paraId="3F978B43" w14:textId="77777777" w:rsidR="00E26A74" w:rsidRPr="002A6337" w:rsidRDefault="00CA7AEE" w:rsidP="00CA7AEE">
      <w:pPr>
        <w:pStyle w:val="Heading3"/>
        <w:numPr>
          <w:ilvl w:val="0"/>
          <w:numId w:val="0"/>
        </w:numPr>
        <w:ind w:left="720"/>
        <w:rPr>
          <w:b/>
        </w:rPr>
      </w:pPr>
      <w:r>
        <w:rPr>
          <w:b/>
        </w:rPr>
        <w:t>Final M</w:t>
      </w:r>
      <w:r w:rsidR="00E26A74" w:rsidRPr="002A6337">
        <w:rPr>
          <w:b/>
        </w:rPr>
        <w:t>eeting</w:t>
      </w:r>
    </w:p>
    <w:p w14:paraId="33C6637B" w14:textId="77777777" w:rsidR="005C73FE" w:rsidRDefault="005C73FE">
      <w:pPr>
        <w:pStyle w:val="Heading3"/>
      </w:pPr>
      <w:r>
        <w:t xml:space="preserve"> It is envisaged a final joint meeting of the Stage 1 and Stage 2 </w:t>
      </w:r>
      <w:r w:rsidR="00707B78">
        <w:t>Commissioning and Decommissioning Panels</w:t>
      </w:r>
      <w:r>
        <w:t xml:space="preserve"> shall be called by the TO at an appropriate time after the Plant and/or Apparatus has been commissioned. Any outstanding issues shall be addressed at this meeting. </w:t>
      </w:r>
    </w:p>
    <w:p w14:paraId="5CE32CDD" w14:textId="77777777" w:rsidR="005C73FE" w:rsidRDefault="005C73FE">
      <w:pPr>
        <w:pStyle w:val="Heading3"/>
        <w:numPr>
          <w:ilvl w:val="0"/>
          <w:numId w:val="0"/>
        </w:numPr>
        <w:ind w:left="709" w:hanging="709"/>
      </w:pPr>
    </w:p>
    <w:p w14:paraId="123D098F" w14:textId="77777777" w:rsidR="005C73FE" w:rsidRDefault="005C73FE">
      <w:pPr>
        <w:pStyle w:val="Heading2"/>
        <w:keepLines/>
      </w:pPr>
      <w:r>
        <w:t xml:space="preserve">Commissioning Outages </w:t>
      </w:r>
    </w:p>
    <w:p w14:paraId="4AA45C4F" w14:textId="77777777" w:rsidR="005C73FE" w:rsidRDefault="005C73FE">
      <w:pPr>
        <w:pStyle w:val="Heading3"/>
        <w:tabs>
          <w:tab w:val="clear" w:pos="720"/>
        </w:tabs>
      </w:pPr>
      <w:r>
        <w:t xml:space="preserve">All Outages of Transmission Plant and/or Apparatus associated with commissioning and or decommissioning, will be recorded in the </w:t>
      </w:r>
      <w:r w:rsidR="005B2AE4">
        <w:t>NGESO</w:t>
      </w:r>
      <w:r>
        <w:t xml:space="preserve"> Outage Database as outlined under </w:t>
      </w:r>
      <w:r w:rsidRPr="003C1F87">
        <w:t>STCP 11-1 Outage Planning.</w:t>
      </w:r>
      <w:r>
        <w:t xml:space="preserve"> In the case of new Plant and/or Apparatus that will be subject to commissioning, these will be included prior to the date of connection of the Plant and/or Apparatus to the </w:t>
      </w:r>
      <w:r w:rsidR="003C1F87">
        <w:t>National Electricity Transmission System</w:t>
      </w:r>
      <w:r>
        <w:t xml:space="preserve">. These entries in the database must be agreed by </w:t>
      </w:r>
      <w:r w:rsidR="005B2AE4">
        <w:t>NGESO</w:t>
      </w:r>
      <w:r>
        <w:t xml:space="preserve"> and will be flagged as not yet commissioned.      </w:t>
      </w:r>
    </w:p>
    <w:p w14:paraId="1E7626BB" w14:textId="77777777" w:rsidR="005C73FE" w:rsidRDefault="005C73FE">
      <w:pPr>
        <w:pStyle w:val="BodyTextIndent2"/>
        <w:keepNext/>
        <w:keepLines/>
        <w:tabs>
          <w:tab w:val="clear" w:pos="-720"/>
          <w:tab w:val="clear" w:pos="0"/>
          <w:tab w:val="clear" w:pos="720"/>
          <w:tab w:val="clear" w:pos="1276"/>
          <w:tab w:val="clear" w:pos="1908"/>
          <w:tab w:val="clear" w:pos="2268"/>
          <w:tab w:val="clear" w:pos="2538"/>
          <w:tab w:val="clear" w:pos="2880"/>
          <w:tab w:val="clear" w:pos="3600"/>
          <w:tab w:val="clear" w:pos="4320"/>
          <w:tab w:val="clear" w:pos="5040"/>
          <w:tab w:val="clear" w:pos="5760"/>
          <w:tab w:val="clear" w:pos="6480"/>
          <w:tab w:val="clear" w:pos="7200"/>
          <w:tab w:val="clear" w:pos="7920"/>
          <w:tab w:val="clear" w:pos="8640"/>
          <w:tab w:val="left" w:pos="317"/>
          <w:tab w:val="left" w:pos="1309"/>
          <w:tab w:val="left" w:pos="1593"/>
          <w:tab w:val="left" w:pos="6810"/>
          <w:tab w:val="left" w:pos="7530"/>
          <w:tab w:val="left" w:pos="8100"/>
          <w:tab w:val="left" w:pos="8370"/>
        </w:tabs>
        <w:spacing w:after="120"/>
      </w:pPr>
      <w:r>
        <w:t>Typical Outage requests are:</w:t>
      </w:r>
    </w:p>
    <w:p w14:paraId="35B89A38" w14:textId="77777777" w:rsidR="005C73FE" w:rsidRDefault="005C73FE">
      <w:pPr>
        <w:keepNext/>
        <w:keepLines/>
        <w:numPr>
          <w:ilvl w:val="0"/>
          <w:numId w:val="17"/>
        </w:numPr>
        <w:spacing w:after="0"/>
        <w:jc w:val="both"/>
      </w:pPr>
      <w:r>
        <w:t xml:space="preserve">Risk of Trip </w:t>
      </w:r>
      <w:proofErr w:type="gramStart"/>
      <w:r>
        <w:t>circuits;</w:t>
      </w:r>
      <w:proofErr w:type="gramEnd"/>
    </w:p>
    <w:p w14:paraId="0601185C" w14:textId="77777777" w:rsidR="005C73FE" w:rsidRDefault="005C73FE">
      <w:pPr>
        <w:keepNext/>
        <w:keepLines/>
        <w:numPr>
          <w:ilvl w:val="0"/>
          <w:numId w:val="17"/>
        </w:numPr>
        <w:spacing w:after="0"/>
        <w:jc w:val="both"/>
      </w:pPr>
      <w:r>
        <w:t xml:space="preserve">proximity Outage </w:t>
      </w:r>
      <w:proofErr w:type="gramStart"/>
      <w:r>
        <w:t>circuits;</w:t>
      </w:r>
      <w:proofErr w:type="gramEnd"/>
    </w:p>
    <w:p w14:paraId="731035DE" w14:textId="77777777" w:rsidR="005C73FE" w:rsidRDefault="005C73FE">
      <w:pPr>
        <w:keepNext/>
        <w:keepLines/>
        <w:numPr>
          <w:ilvl w:val="0"/>
          <w:numId w:val="17"/>
        </w:numPr>
        <w:spacing w:after="0"/>
        <w:jc w:val="both"/>
      </w:pPr>
      <w:r>
        <w:t xml:space="preserve">primary </w:t>
      </w:r>
      <w:proofErr w:type="gramStart"/>
      <w:r>
        <w:t>Outages;</w:t>
      </w:r>
      <w:proofErr w:type="gramEnd"/>
    </w:p>
    <w:p w14:paraId="4FEF8B8B" w14:textId="77777777" w:rsidR="005C73FE" w:rsidRDefault="005C73FE">
      <w:pPr>
        <w:keepNext/>
        <w:keepLines/>
        <w:numPr>
          <w:ilvl w:val="0"/>
          <w:numId w:val="17"/>
        </w:numPr>
        <w:spacing w:after="0"/>
        <w:jc w:val="both"/>
      </w:pPr>
      <w:r>
        <w:lastRenderedPageBreak/>
        <w:t>new Outage requests (including the addition of new basic data entries and removal of redundant basic data entries</w:t>
      </w:r>
      <w:proofErr w:type="gramStart"/>
      <w:r>
        <w:t>);</w:t>
      </w:r>
      <w:proofErr w:type="gramEnd"/>
    </w:p>
    <w:p w14:paraId="33C9441D" w14:textId="77777777" w:rsidR="005C73FE" w:rsidRDefault="005C73FE">
      <w:pPr>
        <w:keepNext/>
        <w:keepLines/>
        <w:numPr>
          <w:ilvl w:val="0"/>
          <w:numId w:val="17"/>
        </w:numPr>
        <w:spacing w:after="0"/>
        <w:jc w:val="both"/>
      </w:pPr>
      <w:r>
        <w:t xml:space="preserve">other Outages required to implement the Commissioning Switching </w:t>
      </w:r>
      <w:proofErr w:type="gramStart"/>
      <w:r>
        <w:t>Programme;</w:t>
      </w:r>
      <w:proofErr w:type="gramEnd"/>
      <w:r>
        <w:t xml:space="preserve"> </w:t>
      </w:r>
    </w:p>
    <w:p w14:paraId="4B46E699" w14:textId="77777777" w:rsidR="005C73FE" w:rsidRDefault="005C73FE">
      <w:pPr>
        <w:keepNext/>
        <w:keepLines/>
        <w:numPr>
          <w:ilvl w:val="0"/>
          <w:numId w:val="17"/>
        </w:numPr>
        <w:spacing w:after="0"/>
        <w:jc w:val="both"/>
      </w:pPr>
      <w:r>
        <w:t xml:space="preserve">other information entries to indicate resource restrictions such as circuit name or nomenclature changes requiring significant safety documentation changes or switching programme </w:t>
      </w:r>
      <w:proofErr w:type="gramStart"/>
      <w:r>
        <w:t>involvement;</w:t>
      </w:r>
      <w:proofErr w:type="gramEnd"/>
    </w:p>
    <w:p w14:paraId="7A096228" w14:textId="77777777" w:rsidR="005C73FE" w:rsidRDefault="005C73FE">
      <w:pPr>
        <w:keepNext/>
        <w:keepLines/>
        <w:rPr>
          <w:sz w:val="28"/>
        </w:rPr>
      </w:pPr>
      <w:r>
        <w:rPr>
          <w:b/>
          <w:i/>
          <w:sz w:val="28"/>
        </w:rPr>
        <w:br w:type="page"/>
      </w:r>
      <w:r>
        <w:rPr>
          <w:b/>
          <w:i/>
          <w:sz w:val="28"/>
        </w:rPr>
        <w:lastRenderedPageBreak/>
        <w:t>Appendix A:</w:t>
      </w:r>
      <w:r>
        <w:rPr>
          <w:b/>
          <w:sz w:val="28"/>
        </w:rPr>
        <w:t xml:space="preserve"> Overview of Commissioning</w:t>
      </w:r>
      <w:r w:rsidR="00E5348B">
        <w:rPr>
          <w:b/>
          <w:sz w:val="28"/>
        </w:rPr>
        <w:t xml:space="preserve"> and Decommissioning Process</w:t>
      </w:r>
    </w:p>
    <w:p w14:paraId="55078BEB" w14:textId="77777777" w:rsidR="007667F4" w:rsidRDefault="00081815">
      <w:pPr>
        <w:keepNext/>
        <w:keepLines/>
        <w:shd w:val="clear" w:color="000000" w:fill="FFFFFF"/>
        <w:tabs>
          <w:tab w:val="left" w:pos="-864"/>
          <w:tab w:val="left" w:pos="-390"/>
          <w:tab w:val="left" w:pos="225"/>
          <w:tab w:val="left" w:pos="720"/>
          <w:tab w:val="left" w:pos="1050"/>
          <w:tab w:val="left" w:pos="1382"/>
          <w:tab w:val="left" w:pos="1500"/>
          <w:tab w:val="left" w:pos="2130"/>
          <w:tab w:val="left" w:pos="2310"/>
          <w:tab w:val="left" w:pos="2490"/>
          <w:tab w:val="left" w:pos="3210"/>
          <w:tab w:val="left" w:pos="3930"/>
          <w:tab w:val="left" w:pos="4650"/>
          <w:tab w:val="left" w:pos="5370"/>
          <w:tab w:val="left" w:pos="6090"/>
          <w:tab w:val="left" w:pos="6810"/>
          <w:tab w:val="left" w:pos="7530"/>
          <w:tab w:val="left" w:pos="8100"/>
          <w:tab w:val="left" w:pos="8370"/>
        </w:tabs>
        <w:jc w:val="both"/>
      </w:pPr>
      <w:r>
        <w:object w:dxaOrig="9764" w:dyaOrig="13407" w14:anchorId="5AF581F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9pt;height:573.8pt" o:ole="">
            <v:imagedata r:id="rId10" o:title=""/>
          </v:shape>
          <o:OLEObject Type="Embed" ProgID="Visio.Drawing.11" ShapeID="_x0000_i1025" DrawAspect="Content" ObjectID="_1708688744" r:id="rId11"/>
        </w:object>
      </w:r>
    </w:p>
    <w:p w14:paraId="1D8FAC16" w14:textId="77777777" w:rsidR="005C73FE" w:rsidRDefault="005C73FE">
      <w:pPr>
        <w:pStyle w:val="Heading5"/>
        <w:keepNext/>
        <w:keepLines/>
        <w:rPr>
          <w:sz w:val="28"/>
        </w:rPr>
      </w:pPr>
    </w:p>
    <w:p w14:paraId="2BC9892E" w14:textId="77777777" w:rsidR="005C73FE" w:rsidRDefault="007667F4">
      <w:pPr>
        <w:pStyle w:val="Heading5"/>
        <w:keepNext/>
        <w:keepLines/>
        <w:rPr>
          <w:sz w:val="28"/>
        </w:rPr>
      </w:pPr>
      <w:r>
        <w:rPr>
          <w:sz w:val="28"/>
        </w:rPr>
        <w:br w:type="page"/>
      </w:r>
      <w:r w:rsidR="005C73FE">
        <w:rPr>
          <w:sz w:val="28"/>
        </w:rPr>
        <w:lastRenderedPageBreak/>
        <w:t>Appendix B:  Commissioning &amp; Decommissioning Certificate Requirements</w:t>
      </w: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91" w:type="dxa"/>
          <w:right w:w="91" w:type="dxa"/>
        </w:tblCellMar>
        <w:tblLook w:val="0000" w:firstRow="0" w:lastRow="0" w:firstColumn="0" w:lastColumn="0" w:noHBand="0" w:noVBand="0"/>
      </w:tblPr>
      <w:tblGrid>
        <w:gridCol w:w="851"/>
        <w:gridCol w:w="1849"/>
        <w:gridCol w:w="1260"/>
        <w:gridCol w:w="5963"/>
      </w:tblGrid>
      <w:tr w:rsidR="005C73FE" w14:paraId="76888190" w14:textId="77777777">
        <w:trPr>
          <w:tblHeader/>
          <w:jc w:val="center"/>
        </w:trPr>
        <w:tc>
          <w:tcPr>
            <w:tcW w:w="851" w:type="dxa"/>
          </w:tcPr>
          <w:p w14:paraId="6DA08499" w14:textId="77777777" w:rsidR="005C73FE" w:rsidRDefault="005C73FE">
            <w:pPr>
              <w:keepNext/>
              <w:keepLines/>
              <w:spacing w:line="120" w:lineRule="exact"/>
            </w:pPr>
          </w:p>
          <w:p w14:paraId="420BC81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ITEM</w:t>
            </w:r>
          </w:p>
        </w:tc>
        <w:tc>
          <w:tcPr>
            <w:tcW w:w="1849" w:type="dxa"/>
          </w:tcPr>
          <w:p w14:paraId="5907BA0D" w14:textId="77777777" w:rsidR="005C73FE" w:rsidRDefault="005C73FE">
            <w:pPr>
              <w:keepNext/>
              <w:keepLines/>
              <w:spacing w:line="120" w:lineRule="exact"/>
              <w:rPr>
                <w:sz w:val="18"/>
              </w:rPr>
            </w:pPr>
          </w:p>
          <w:p w14:paraId="18795832"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ACTIVITY</w:t>
            </w:r>
          </w:p>
        </w:tc>
        <w:tc>
          <w:tcPr>
            <w:tcW w:w="1260" w:type="dxa"/>
          </w:tcPr>
          <w:p w14:paraId="023936FB" w14:textId="77777777" w:rsidR="005C73FE" w:rsidRDefault="005C73FE">
            <w:pPr>
              <w:keepNext/>
              <w:keepLines/>
              <w:spacing w:line="120" w:lineRule="exact"/>
              <w:rPr>
                <w:sz w:val="18"/>
              </w:rPr>
            </w:pPr>
          </w:p>
          <w:p w14:paraId="67FEF33A"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SOURCE</w:t>
            </w:r>
          </w:p>
        </w:tc>
        <w:tc>
          <w:tcPr>
            <w:tcW w:w="5963" w:type="dxa"/>
          </w:tcPr>
          <w:p w14:paraId="3AC5F32E" w14:textId="77777777" w:rsidR="005C73FE" w:rsidRDefault="005C73FE">
            <w:pPr>
              <w:keepNext/>
              <w:keepLines/>
              <w:spacing w:line="120" w:lineRule="exact"/>
              <w:rPr>
                <w:sz w:val="18"/>
              </w:rPr>
            </w:pPr>
          </w:p>
          <w:p w14:paraId="570F06E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jc w:val="center"/>
              <w:rPr>
                <w:sz w:val="18"/>
              </w:rPr>
            </w:pPr>
            <w:proofErr w:type="gramStart"/>
            <w:r>
              <w:rPr>
                <w:sz w:val="18"/>
              </w:rPr>
              <w:t>TARGET  TIMESCALES</w:t>
            </w:r>
            <w:proofErr w:type="gramEnd"/>
          </w:p>
        </w:tc>
      </w:tr>
      <w:tr w:rsidR="005C73FE" w14:paraId="36C2122A" w14:textId="77777777">
        <w:trPr>
          <w:trHeight w:val="2941"/>
          <w:jc w:val="center"/>
        </w:trPr>
        <w:tc>
          <w:tcPr>
            <w:tcW w:w="851" w:type="dxa"/>
          </w:tcPr>
          <w:p w14:paraId="6DDF739C" w14:textId="77777777" w:rsidR="005C73FE" w:rsidRDefault="005C73FE">
            <w:pPr>
              <w:keepNext/>
              <w:keepLines/>
              <w:tabs>
                <w:tab w:val="left" w:pos="-1142"/>
                <w:tab w:val="left" w:pos="-72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left="-151" w:firstLine="151"/>
              <w:rPr>
                <w:sz w:val="18"/>
              </w:rPr>
            </w:pPr>
            <w:r>
              <w:rPr>
                <w:sz w:val="18"/>
              </w:rPr>
              <w:t>1</w:t>
            </w:r>
          </w:p>
        </w:tc>
        <w:tc>
          <w:tcPr>
            <w:tcW w:w="1849" w:type="dxa"/>
          </w:tcPr>
          <w:p w14:paraId="30632314" w14:textId="77777777" w:rsidR="005C73FE" w:rsidRDefault="005C73FE">
            <w:pPr>
              <w:pStyle w:val="BodyText"/>
              <w:keepNext/>
              <w:keepLines/>
              <w:ind w:left="0"/>
              <w:rPr>
                <w:sz w:val="18"/>
              </w:rPr>
            </w:pPr>
            <w:r>
              <w:rPr>
                <w:sz w:val="18"/>
              </w:rPr>
              <w:t>HV System Change</w:t>
            </w:r>
            <w:r>
              <w:rPr>
                <w:sz w:val="18"/>
              </w:rPr>
              <w:br/>
              <w:t>Certificate</w:t>
            </w:r>
            <w:r>
              <w:rPr>
                <w:sz w:val="18"/>
              </w:rPr>
              <w:br/>
              <w:t>(HVSCC)</w:t>
            </w:r>
          </w:p>
          <w:p w14:paraId="6645966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color w:val="C0C0C0"/>
                <w:sz w:val="18"/>
              </w:rPr>
            </w:pPr>
          </w:p>
        </w:tc>
        <w:tc>
          <w:tcPr>
            <w:tcW w:w="1260" w:type="dxa"/>
          </w:tcPr>
          <w:p w14:paraId="16A7A29F"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ind w:firstLine="186"/>
              <w:rPr>
                <w:sz w:val="18"/>
              </w:rPr>
            </w:pPr>
            <w:r>
              <w:rPr>
                <w:sz w:val="18"/>
              </w:rPr>
              <w:t>STCP19 -4</w:t>
            </w:r>
          </w:p>
        </w:tc>
        <w:tc>
          <w:tcPr>
            <w:tcW w:w="5963" w:type="dxa"/>
          </w:tcPr>
          <w:p w14:paraId="38165FE4" w14:textId="77777777" w:rsidR="005C73FE" w:rsidRDefault="005C73FE">
            <w:pPr>
              <w:keepNext/>
              <w:keepLines/>
              <w:ind w:left="343" w:hanging="343"/>
              <w:rPr>
                <w:sz w:val="18"/>
              </w:rPr>
            </w:pPr>
            <w:r>
              <w:rPr>
                <w:sz w:val="18"/>
              </w:rPr>
              <w:t xml:space="preserve">(1) </w:t>
            </w:r>
            <w:r>
              <w:rPr>
                <w:sz w:val="18"/>
              </w:rPr>
              <w:tab/>
            </w:r>
            <w:proofErr w:type="gramStart"/>
            <w:r>
              <w:rPr>
                <w:sz w:val="18"/>
              </w:rPr>
              <w:t>9  WEEKS</w:t>
            </w:r>
            <w:proofErr w:type="gramEnd"/>
            <w:r>
              <w:rPr>
                <w:sz w:val="18"/>
              </w:rPr>
              <w:t xml:space="preserve"> in advance of Plant and/or Apparatus being connected to or disconnected from the System, a DRAFT HVSCC </w:t>
            </w:r>
            <w:r w:rsidR="00E5348B">
              <w:rPr>
                <w:sz w:val="18"/>
              </w:rPr>
              <w:t xml:space="preserve">will be </w:t>
            </w:r>
            <w:r>
              <w:rPr>
                <w:sz w:val="18"/>
              </w:rPr>
              <w:t xml:space="preserve">provided to </w:t>
            </w:r>
            <w:r w:rsidR="005B2AE4">
              <w:rPr>
                <w:sz w:val="18"/>
              </w:rPr>
              <w:t>NGESO</w:t>
            </w:r>
            <w:r>
              <w:rPr>
                <w:sz w:val="18"/>
              </w:rPr>
              <w:t xml:space="preserve"> by the TO, parts 1 and 3 completed. Acknowledgement of receipt will be in accordance with the Data Exchange process.</w:t>
            </w:r>
          </w:p>
          <w:p w14:paraId="4D697529" w14:textId="77777777" w:rsidR="005C73FE" w:rsidRDefault="00E5348B">
            <w:pPr>
              <w:keepNext/>
              <w:keepLines/>
              <w:ind w:left="343" w:hanging="343"/>
              <w:rPr>
                <w:i/>
                <w:sz w:val="18"/>
              </w:rPr>
            </w:pPr>
            <w:r>
              <w:rPr>
                <w:i/>
                <w:sz w:val="18"/>
              </w:rPr>
              <w:t xml:space="preserve">       </w:t>
            </w:r>
            <w:r w:rsidR="005B2AE4">
              <w:rPr>
                <w:i/>
                <w:sz w:val="18"/>
              </w:rPr>
              <w:t>NGESO</w:t>
            </w:r>
            <w:r w:rsidR="005C73FE">
              <w:rPr>
                <w:i/>
                <w:sz w:val="18"/>
              </w:rPr>
              <w:t xml:space="preserve"> will provide comment to the TO on the draft HVSCC within </w:t>
            </w:r>
            <w:r w:rsidR="00C54274">
              <w:rPr>
                <w:i/>
                <w:sz w:val="18"/>
              </w:rPr>
              <w:t>10 working days</w:t>
            </w:r>
            <w:r w:rsidR="005C73FE">
              <w:rPr>
                <w:i/>
                <w:sz w:val="18"/>
              </w:rPr>
              <w:t xml:space="preserve"> of receipt and the TO and </w:t>
            </w:r>
            <w:r w:rsidR="005B2AE4">
              <w:rPr>
                <w:i/>
                <w:sz w:val="18"/>
              </w:rPr>
              <w:t>NGESO</w:t>
            </w:r>
            <w:r w:rsidR="005C73FE">
              <w:rPr>
                <w:i/>
                <w:sz w:val="18"/>
              </w:rPr>
              <w:t xml:space="preserve"> will agree the content of the FINAL HVSCC</w:t>
            </w:r>
          </w:p>
          <w:p w14:paraId="61C07CBC" w14:textId="77777777" w:rsidR="005C73FE" w:rsidRDefault="005C73FE">
            <w:pPr>
              <w:keepNext/>
              <w:keepLines/>
              <w:tabs>
                <w:tab w:val="left" w:pos="344"/>
              </w:tabs>
              <w:ind w:left="346" w:hanging="346"/>
              <w:rPr>
                <w:sz w:val="18"/>
              </w:rPr>
            </w:pPr>
            <w:r>
              <w:rPr>
                <w:sz w:val="18"/>
              </w:rPr>
              <w:t xml:space="preserve">(2) 4 WEEKS in advance of Plant and/or Apparatus being connected to or disconnected from the System, the </w:t>
            </w:r>
            <w:proofErr w:type="gramStart"/>
            <w:r>
              <w:rPr>
                <w:sz w:val="18"/>
              </w:rPr>
              <w:t>FINAL  HVSCC</w:t>
            </w:r>
            <w:proofErr w:type="gramEnd"/>
            <w:r>
              <w:rPr>
                <w:sz w:val="18"/>
              </w:rPr>
              <w:t xml:space="preserve"> </w:t>
            </w:r>
            <w:r w:rsidR="00E5348B">
              <w:rPr>
                <w:sz w:val="18"/>
              </w:rPr>
              <w:t xml:space="preserve">will be </w:t>
            </w:r>
            <w:r>
              <w:rPr>
                <w:sz w:val="18"/>
              </w:rPr>
              <w:t xml:space="preserve">issued to </w:t>
            </w:r>
            <w:r w:rsidR="005B2AE4">
              <w:rPr>
                <w:sz w:val="18"/>
              </w:rPr>
              <w:t>NGESO</w:t>
            </w:r>
            <w:r>
              <w:rPr>
                <w:sz w:val="18"/>
              </w:rPr>
              <w:t xml:space="preserve"> by the TO, parts 1 and 3 completed. Acknowledgement of receipt will be in accordance with the Data Exchange process. </w:t>
            </w:r>
          </w:p>
          <w:p w14:paraId="307E2625" w14:textId="77777777" w:rsidR="005C73FE" w:rsidRDefault="005C73FE">
            <w:pPr>
              <w:keepNext/>
              <w:keepLines/>
              <w:tabs>
                <w:tab w:val="left" w:pos="344"/>
              </w:tabs>
              <w:ind w:left="346" w:hanging="346"/>
              <w:rPr>
                <w:sz w:val="18"/>
              </w:rPr>
            </w:pPr>
            <w:r>
              <w:rPr>
                <w:sz w:val="18"/>
              </w:rPr>
              <w:t>(3)</w:t>
            </w:r>
            <w:r>
              <w:rPr>
                <w:sz w:val="18"/>
              </w:rPr>
              <w:tab/>
              <w:t xml:space="preserve">When the </w:t>
            </w:r>
            <w:proofErr w:type="gramStart"/>
            <w:r>
              <w:rPr>
                <w:sz w:val="18"/>
              </w:rPr>
              <w:t>change  becomes</w:t>
            </w:r>
            <w:proofErr w:type="gramEnd"/>
            <w:r>
              <w:rPr>
                <w:sz w:val="18"/>
              </w:rPr>
              <w:t xml:space="preserve"> effective Part  2 of the FINAL HVSCC </w:t>
            </w:r>
            <w:r w:rsidR="00E5348B">
              <w:rPr>
                <w:sz w:val="18"/>
              </w:rPr>
              <w:t xml:space="preserve">will be </w:t>
            </w:r>
            <w:r>
              <w:rPr>
                <w:sz w:val="18"/>
              </w:rPr>
              <w:t xml:space="preserve">signed and exchanged by the TO and </w:t>
            </w:r>
            <w:r w:rsidR="005B2AE4">
              <w:rPr>
                <w:sz w:val="18"/>
              </w:rPr>
              <w:t>NGESO</w:t>
            </w:r>
            <w:r>
              <w:rPr>
                <w:sz w:val="18"/>
              </w:rPr>
              <w:t xml:space="preserve"> in Control Phase.</w:t>
            </w:r>
          </w:p>
          <w:p w14:paraId="728A17DB" w14:textId="77777777" w:rsidR="005C73FE" w:rsidRDefault="005C73FE">
            <w:pPr>
              <w:keepNext/>
              <w:keepLines/>
              <w:tabs>
                <w:tab w:val="left" w:pos="344"/>
              </w:tabs>
              <w:ind w:left="346" w:hanging="346"/>
              <w:rPr>
                <w:i/>
                <w:sz w:val="18"/>
              </w:rPr>
            </w:pPr>
          </w:p>
        </w:tc>
      </w:tr>
      <w:tr w:rsidR="005C73FE" w14:paraId="2EF6CA59" w14:textId="77777777">
        <w:trPr>
          <w:jc w:val="center"/>
        </w:trPr>
        <w:tc>
          <w:tcPr>
            <w:tcW w:w="851" w:type="dxa"/>
          </w:tcPr>
          <w:p w14:paraId="4E3F946C"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2</w:t>
            </w:r>
          </w:p>
        </w:tc>
        <w:tc>
          <w:tcPr>
            <w:tcW w:w="1849" w:type="dxa"/>
          </w:tcPr>
          <w:p w14:paraId="782DD1CA"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Acceptance</w:t>
            </w:r>
            <w:r>
              <w:rPr>
                <w:sz w:val="18"/>
              </w:rPr>
              <w:br/>
              <w:t>Certificate</w:t>
            </w:r>
            <w:r>
              <w:rPr>
                <w:sz w:val="18"/>
              </w:rPr>
              <w:br/>
            </w:r>
          </w:p>
        </w:tc>
        <w:tc>
          <w:tcPr>
            <w:tcW w:w="1260" w:type="dxa"/>
          </w:tcPr>
          <w:p w14:paraId="10D63B6E"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STCP 19-4</w:t>
            </w:r>
          </w:p>
        </w:tc>
        <w:tc>
          <w:tcPr>
            <w:tcW w:w="5963" w:type="dxa"/>
            <w:tcBorders>
              <w:bottom w:val="nil"/>
            </w:tcBorders>
          </w:tcPr>
          <w:p w14:paraId="05B2A6FB" w14:textId="77777777" w:rsidR="005C73FE" w:rsidRDefault="005C73FE">
            <w:pPr>
              <w:keepNext/>
              <w:keepLines/>
              <w:tabs>
                <w:tab w:val="left" w:pos="344"/>
              </w:tabs>
              <w:spacing w:before="120"/>
              <w:ind w:left="346" w:hanging="346"/>
              <w:rPr>
                <w:sz w:val="18"/>
              </w:rPr>
            </w:pPr>
            <w:r>
              <w:rPr>
                <w:sz w:val="18"/>
              </w:rPr>
              <w:t xml:space="preserve">(1) </w:t>
            </w:r>
            <w:r>
              <w:rPr>
                <w:sz w:val="18"/>
              </w:rPr>
              <w:tab/>
              <w:t xml:space="preserve">Part 1 of the Acceptance </w:t>
            </w:r>
            <w:r w:rsidR="00200A15">
              <w:rPr>
                <w:sz w:val="18"/>
              </w:rPr>
              <w:t xml:space="preserve">Certificate </w:t>
            </w:r>
            <w:r w:rsidR="00E5348B">
              <w:rPr>
                <w:sz w:val="18"/>
              </w:rPr>
              <w:t xml:space="preserve">will be </w:t>
            </w:r>
            <w:r>
              <w:rPr>
                <w:sz w:val="18"/>
              </w:rPr>
              <w:t xml:space="preserve">signed by TO and acknowledged by </w:t>
            </w:r>
            <w:r w:rsidR="005B2AE4">
              <w:rPr>
                <w:sz w:val="18"/>
              </w:rPr>
              <w:t>NGESO</w:t>
            </w:r>
            <w:r>
              <w:rPr>
                <w:sz w:val="18"/>
              </w:rPr>
              <w:t xml:space="preserve"> in Control Phase on completion of Off-Load Testing and prior to first energisation.</w:t>
            </w:r>
          </w:p>
          <w:p w14:paraId="31BCB19E" w14:textId="77777777" w:rsidR="005C73FE" w:rsidRDefault="005C73FE">
            <w:pPr>
              <w:keepNext/>
              <w:keepLines/>
              <w:tabs>
                <w:tab w:val="left" w:pos="344"/>
              </w:tabs>
              <w:ind w:left="346" w:hanging="346"/>
              <w:rPr>
                <w:sz w:val="18"/>
              </w:rPr>
            </w:pPr>
            <w:r>
              <w:rPr>
                <w:sz w:val="18"/>
              </w:rPr>
              <w:t xml:space="preserve">(2) </w:t>
            </w:r>
            <w:r>
              <w:rPr>
                <w:sz w:val="18"/>
              </w:rPr>
              <w:tab/>
              <w:t xml:space="preserve">Part 2 of the Acceptance Certificate </w:t>
            </w:r>
            <w:r w:rsidR="00E5348B">
              <w:rPr>
                <w:sz w:val="18"/>
              </w:rPr>
              <w:t xml:space="preserve">will be </w:t>
            </w:r>
            <w:r>
              <w:rPr>
                <w:sz w:val="18"/>
              </w:rPr>
              <w:t xml:space="preserve">signed and exchanged by the TO and </w:t>
            </w:r>
            <w:r w:rsidR="005B2AE4">
              <w:rPr>
                <w:sz w:val="18"/>
              </w:rPr>
              <w:t>NGESO</w:t>
            </w:r>
            <w:r>
              <w:rPr>
                <w:sz w:val="18"/>
              </w:rPr>
              <w:t xml:space="preserve"> in Control Phase on completion of On-load Testing.</w:t>
            </w:r>
          </w:p>
        </w:tc>
      </w:tr>
      <w:tr w:rsidR="005C73FE" w14:paraId="0576BDD5" w14:textId="77777777">
        <w:trPr>
          <w:jc w:val="center"/>
        </w:trPr>
        <w:tc>
          <w:tcPr>
            <w:tcW w:w="851" w:type="dxa"/>
            <w:tcBorders>
              <w:bottom w:val="nil"/>
            </w:tcBorders>
          </w:tcPr>
          <w:p w14:paraId="4CBD8AE7"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3</w:t>
            </w:r>
          </w:p>
        </w:tc>
        <w:tc>
          <w:tcPr>
            <w:tcW w:w="1849" w:type="dxa"/>
            <w:tcBorders>
              <w:bottom w:val="nil"/>
            </w:tcBorders>
          </w:tcPr>
          <w:p w14:paraId="1E86A034"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Decommissioning Report</w:t>
            </w:r>
          </w:p>
        </w:tc>
        <w:tc>
          <w:tcPr>
            <w:tcW w:w="1260" w:type="dxa"/>
            <w:tcBorders>
              <w:bottom w:val="nil"/>
            </w:tcBorders>
          </w:tcPr>
          <w:p w14:paraId="2DBCAE07"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 xml:space="preserve"> STCP 19-4</w:t>
            </w:r>
          </w:p>
        </w:tc>
        <w:tc>
          <w:tcPr>
            <w:tcW w:w="5963" w:type="dxa"/>
            <w:tcBorders>
              <w:bottom w:val="nil"/>
            </w:tcBorders>
          </w:tcPr>
          <w:p w14:paraId="3A6D12CB" w14:textId="77777777" w:rsidR="005C73FE" w:rsidRDefault="005C73FE">
            <w:pPr>
              <w:keepNext/>
              <w:keepLines/>
              <w:tabs>
                <w:tab w:val="left" w:pos="344"/>
              </w:tabs>
              <w:spacing w:before="120"/>
              <w:ind w:left="346" w:hanging="346"/>
              <w:rPr>
                <w:sz w:val="18"/>
              </w:rPr>
            </w:pPr>
            <w:r>
              <w:rPr>
                <w:sz w:val="18"/>
              </w:rPr>
              <w:t xml:space="preserve">(1) </w:t>
            </w:r>
            <w:r>
              <w:rPr>
                <w:sz w:val="18"/>
              </w:rPr>
              <w:tab/>
            </w:r>
            <w:r>
              <w:rPr>
                <w:sz w:val="18"/>
              </w:rPr>
              <w:tab/>
              <w:t>Issued by TO in Control Phase immediately following decommissioning of Plant and/or Apparatus</w:t>
            </w:r>
          </w:p>
        </w:tc>
      </w:tr>
      <w:tr w:rsidR="005C73FE" w14:paraId="1A4FBAF9" w14:textId="77777777">
        <w:trPr>
          <w:trHeight w:val="1607"/>
          <w:jc w:val="center"/>
        </w:trPr>
        <w:tc>
          <w:tcPr>
            <w:tcW w:w="851" w:type="dxa"/>
          </w:tcPr>
          <w:p w14:paraId="375D3DD1"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4</w:t>
            </w:r>
          </w:p>
        </w:tc>
        <w:tc>
          <w:tcPr>
            <w:tcW w:w="1849" w:type="dxa"/>
          </w:tcPr>
          <w:p w14:paraId="0F193F90"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Real Time Data Management</w:t>
            </w:r>
          </w:p>
          <w:p w14:paraId="56A83979"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Modification of Facilities Certificate</w:t>
            </w:r>
          </w:p>
          <w:p w14:paraId="0EB1BFB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p>
        </w:tc>
        <w:tc>
          <w:tcPr>
            <w:tcW w:w="1260" w:type="dxa"/>
          </w:tcPr>
          <w:p w14:paraId="54145A0B"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 xml:space="preserve"> STCP 04-1</w:t>
            </w:r>
          </w:p>
          <w:p w14:paraId="2BCF494A"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rPr>
                <w:sz w:val="18"/>
              </w:rPr>
            </w:pPr>
            <w:r>
              <w:rPr>
                <w:sz w:val="18"/>
              </w:rPr>
              <w:t>STCP 04-4</w:t>
            </w:r>
          </w:p>
        </w:tc>
        <w:tc>
          <w:tcPr>
            <w:tcW w:w="5963" w:type="dxa"/>
          </w:tcPr>
          <w:p w14:paraId="4A3B67EF" w14:textId="77777777" w:rsidR="005C73FE" w:rsidRDefault="005C73FE">
            <w:pPr>
              <w:keepNext/>
              <w:keepLines/>
              <w:tabs>
                <w:tab w:val="left" w:pos="344"/>
              </w:tabs>
              <w:spacing w:before="120"/>
              <w:ind w:left="346" w:hanging="346"/>
              <w:rPr>
                <w:sz w:val="18"/>
              </w:rPr>
            </w:pPr>
            <w:r>
              <w:rPr>
                <w:sz w:val="18"/>
              </w:rPr>
              <w:t xml:space="preserve">(1) </w:t>
            </w:r>
            <w:r>
              <w:rPr>
                <w:sz w:val="18"/>
              </w:rPr>
              <w:tab/>
            </w:r>
            <w:r>
              <w:rPr>
                <w:sz w:val="18"/>
              </w:rPr>
              <w:tab/>
              <w:t xml:space="preserve">Issued by TO not less than 6 weeks in advance of the planned database change implementation date that aligns to </w:t>
            </w:r>
            <w:proofErr w:type="gramStart"/>
            <w:r>
              <w:rPr>
                <w:sz w:val="18"/>
              </w:rPr>
              <w:t>either:-</w:t>
            </w:r>
            <w:proofErr w:type="gramEnd"/>
            <w:r>
              <w:rPr>
                <w:sz w:val="18"/>
              </w:rPr>
              <w:t xml:space="preserve"> </w:t>
            </w:r>
          </w:p>
          <w:p w14:paraId="640F23AC" w14:textId="77777777" w:rsidR="005C73FE" w:rsidRDefault="005C73FE">
            <w:pPr>
              <w:keepNext/>
              <w:keepLines/>
              <w:tabs>
                <w:tab w:val="left" w:pos="344"/>
              </w:tabs>
              <w:spacing w:before="120"/>
              <w:ind w:left="346" w:hanging="346"/>
              <w:rPr>
                <w:sz w:val="18"/>
              </w:rPr>
            </w:pPr>
          </w:p>
          <w:p w14:paraId="33D8743F" w14:textId="77777777" w:rsidR="005C73FE" w:rsidRDefault="005C73FE">
            <w:pPr>
              <w:keepNext/>
              <w:keepLines/>
              <w:tabs>
                <w:tab w:val="left" w:pos="344"/>
              </w:tabs>
              <w:spacing w:before="120"/>
              <w:ind w:left="346" w:hanging="346"/>
              <w:rPr>
                <w:sz w:val="18"/>
              </w:rPr>
            </w:pPr>
            <w:r>
              <w:rPr>
                <w:sz w:val="18"/>
              </w:rPr>
              <w:t xml:space="preserve">(a) the planned date the Plant and/or Apparatus </w:t>
            </w:r>
            <w:r w:rsidR="00E5348B">
              <w:rPr>
                <w:sz w:val="18"/>
              </w:rPr>
              <w:t xml:space="preserve">will be </w:t>
            </w:r>
            <w:r>
              <w:rPr>
                <w:sz w:val="18"/>
              </w:rPr>
              <w:t xml:space="preserve">connected to or disconnected /removed from the Transmission System, or the Plant and/or Apparatus numbering or nomenclature changes </w:t>
            </w:r>
          </w:p>
          <w:p w14:paraId="11F06AE8" w14:textId="77777777" w:rsidR="005C73FE" w:rsidRDefault="005C73FE">
            <w:pPr>
              <w:keepNext/>
              <w:keepLines/>
              <w:tabs>
                <w:tab w:val="left" w:pos="344"/>
              </w:tabs>
              <w:spacing w:before="120"/>
              <w:ind w:left="346" w:hanging="346"/>
              <w:rPr>
                <w:sz w:val="18"/>
              </w:rPr>
            </w:pPr>
            <w:r>
              <w:rPr>
                <w:sz w:val="18"/>
              </w:rPr>
              <w:t>or</w:t>
            </w:r>
          </w:p>
          <w:p w14:paraId="4F420DD6" w14:textId="77777777" w:rsidR="005C73FE" w:rsidRDefault="005C73FE">
            <w:pPr>
              <w:keepNext/>
              <w:keepLines/>
              <w:tabs>
                <w:tab w:val="left" w:pos="344"/>
              </w:tabs>
              <w:spacing w:before="120"/>
              <w:ind w:left="346" w:hanging="346"/>
              <w:rPr>
                <w:sz w:val="18"/>
              </w:rPr>
            </w:pPr>
            <w:r>
              <w:rPr>
                <w:sz w:val="18"/>
              </w:rPr>
              <w:t xml:space="preserve">b) the planned date of commissioning of Plant and/or </w:t>
            </w:r>
            <w:proofErr w:type="gramStart"/>
            <w:r>
              <w:rPr>
                <w:sz w:val="18"/>
              </w:rPr>
              <w:t>Apparatus .</w:t>
            </w:r>
            <w:proofErr w:type="gramEnd"/>
          </w:p>
          <w:p w14:paraId="3419B67D" w14:textId="77777777" w:rsidR="003A5458" w:rsidRDefault="003A5458" w:rsidP="003A5458">
            <w:pPr>
              <w:keepNext/>
              <w:spacing w:before="120"/>
              <w:ind w:left="346" w:hanging="346"/>
              <w:rPr>
                <w:sz w:val="18"/>
                <w:szCs w:val="18"/>
              </w:rPr>
            </w:pPr>
            <w:r>
              <w:rPr>
                <w:sz w:val="18"/>
                <w:szCs w:val="18"/>
              </w:rPr>
              <w:t xml:space="preserve">(2) Appropriate real time data testing, between TO and </w:t>
            </w:r>
            <w:r w:rsidR="005B2AE4">
              <w:rPr>
                <w:sz w:val="18"/>
                <w:szCs w:val="18"/>
              </w:rPr>
              <w:t>NGESO</w:t>
            </w:r>
            <w:r>
              <w:rPr>
                <w:sz w:val="18"/>
                <w:szCs w:val="18"/>
              </w:rPr>
              <w:t>, shall be carried out in advance of commissioning.</w:t>
            </w:r>
          </w:p>
          <w:p w14:paraId="597ABAE4" w14:textId="77777777" w:rsidR="00B01995" w:rsidRDefault="00B01995" w:rsidP="003A5458">
            <w:pPr>
              <w:keepNext/>
              <w:keepLines/>
              <w:tabs>
                <w:tab w:val="left" w:pos="344"/>
              </w:tabs>
              <w:spacing w:before="120"/>
              <w:rPr>
                <w:sz w:val="18"/>
              </w:rPr>
            </w:pPr>
          </w:p>
          <w:p w14:paraId="5460A2BB" w14:textId="77777777" w:rsidR="005C73FE" w:rsidRDefault="005C73FE">
            <w:pPr>
              <w:keepNext/>
              <w:keepLines/>
              <w:tabs>
                <w:tab w:val="left" w:pos="344"/>
              </w:tabs>
              <w:ind w:left="346" w:hanging="346"/>
              <w:rPr>
                <w:sz w:val="18"/>
              </w:rPr>
            </w:pPr>
          </w:p>
        </w:tc>
      </w:tr>
    </w:tbl>
    <w:p w14:paraId="7FC4B087"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rPr>
          <w:sz w:val="18"/>
        </w:rPr>
      </w:pPr>
    </w:p>
    <w:p w14:paraId="37B53596" w14:textId="77777777" w:rsidR="005C73FE" w:rsidRDefault="005C73FE">
      <w:pPr>
        <w:pStyle w:val="Heading5"/>
        <w:keepNext/>
        <w:keepLines/>
        <w:rPr>
          <w:sz w:val="28"/>
        </w:rPr>
      </w:pPr>
      <w:r>
        <w:rPr>
          <w:sz w:val="28"/>
        </w:rPr>
        <w:br w:type="page"/>
      </w:r>
      <w:r>
        <w:rPr>
          <w:sz w:val="28"/>
        </w:rPr>
        <w:lastRenderedPageBreak/>
        <w:t>Appendix C:  Operational Data and Technical Information Requirements</w:t>
      </w:r>
    </w:p>
    <w:tbl>
      <w:tblPr>
        <w:tblW w:w="9781" w:type="dxa"/>
        <w:tblInd w:w="91"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91" w:type="dxa"/>
          <w:right w:w="91" w:type="dxa"/>
        </w:tblCellMar>
        <w:tblLook w:val="0000" w:firstRow="0" w:lastRow="0" w:firstColumn="0" w:lastColumn="0" w:noHBand="0" w:noVBand="0"/>
      </w:tblPr>
      <w:tblGrid>
        <w:gridCol w:w="709"/>
        <w:gridCol w:w="2126"/>
        <w:gridCol w:w="1134"/>
        <w:gridCol w:w="5812"/>
      </w:tblGrid>
      <w:tr w:rsidR="005C73FE" w14:paraId="6A82AC11" w14:textId="77777777" w:rsidTr="002A2856">
        <w:trPr>
          <w:tblHeader/>
        </w:trPr>
        <w:tc>
          <w:tcPr>
            <w:tcW w:w="709" w:type="dxa"/>
            <w:tcBorders>
              <w:top w:val="double" w:sz="4" w:space="0" w:color="auto"/>
              <w:left w:val="double" w:sz="4" w:space="0" w:color="auto"/>
            </w:tcBorders>
          </w:tcPr>
          <w:p w14:paraId="3DD58FC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before="120" w:after="0"/>
              <w:rPr>
                <w:sz w:val="18"/>
              </w:rPr>
            </w:pPr>
            <w:r>
              <w:rPr>
                <w:sz w:val="18"/>
              </w:rPr>
              <w:t>ITEM</w:t>
            </w:r>
          </w:p>
        </w:tc>
        <w:tc>
          <w:tcPr>
            <w:tcW w:w="2126" w:type="dxa"/>
            <w:tcBorders>
              <w:top w:val="double" w:sz="4" w:space="0" w:color="auto"/>
            </w:tcBorders>
          </w:tcPr>
          <w:p w14:paraId="44F9F91F" w14:textId="77777777" w:rsidR="005C73FE" w:rsidRDefault="005C73FE">
            <w:pPr>
              <w:keepNext/>
              <w:keepLines/>
              <w:spacing w:after="0" w:line="120" w:lineRule="exact"/>
              <w:rPr>
                <w:sz w:val="18"/>
              </w:rPr>
            </w:pPr>
          </w:p>
          <w:p w14:paraId="44D6F1B4"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0"/>
              <w:rPr>
                <w:sz w:val="18"/>
              </w:rPr>
            </w:pPr>
            <w:r>
              <w:rPr>
                <w:sz w:val="18"/>
              </w:rPr>
              <w:t>ACTIVITY</w:t>
            </w:r>
          </w:p>
        </w:tc>
        <w:tc>
          <w:tcPr>
            <w:tcW w:w="1134" w:type="dxa"/>
            <w:tcBorders>
              <w:top w:val="double" w:sz="4" w:space="0" w:color="auto"/>
            </w:tcBorders>
          </w:tcPr>
          <w:p w14:paraId="05035F42" w14:textId="77777777" w:rsidR="005C73FE" w:rsidRDefault="005C73FE">
            <w:pPr>
              <w:keepNext/>
              <w:keepLines/>
              <w:spacing w:after="0" w:line="120" w:lineRule="exact"/>
              <w:rPr>
                <w:sz w:val="18"/>
              </w:rPr>
            </w:pPr>
          </w:p>
          <w:p w14:paraId="6D6A2AC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0"/>
              <w:rPr>
                <w:sz w:val="18"/>
              </w:rPr>
            </w:pPr>
            <w:r>
              <w:rPr>
                <w:sz w:val="18"/>
              </w:rPr>
              <w:t>SOURCE</w:t>
            </w:r>
          </w:p>
        </w:tc>
        <w:tc>
          <w:tcPr>
            <w:tcW w:w="5812" w:type="dxa"/>
            <w:tcBorders>
              <w:top w:val="double" w:sz="4" w:space="0" w:color="auto"/>
            </w:tcBorders>
          </w:tcPr>
          <w:p w14:paraId="1CF8499F" w14:textId="77777777" w:rsidR="005C73FE" w:rsidRDefault="005C73FE">
            <w:pPr>
              <w:keepNext/>
              <w:keepLines/>
              <w:spacing w:after="0" w:line="120" w:lineRule="exact"/>
              <w:rPr>
                <w:sz w:val="18"/>
              </w:rPr>
            </w:pPr>
          </w:p>
          <w:p w14:paraId="7C2D221D"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0"/>
              <w:jc w:val="center"/>
              <w:rPr>
                <w:sz w:val="18"/>
              </w:rPr>
            </w:pPr>
            <w:proofErr w:type="gramStart"/>
            <w:r>
              <w:rPr>
                <w:sz w:val="18"/>
              </w:rPr>
              <w:t>TARGET  TIMESCALES</w:t>
            </w:r>
            <w:proofErr w:type="gramEnd"/>
          </w:p>
        </w:tc>
      </w:tr>
      <w:tr w:rsidR="005C73FE" w14:paraId="0296C4C6" w14:textId="77777777" w:rsidTr="002A2856">
        <w:tc>
          <w:tcPr>
            <w:tcW w:w="709" w:type="dxa"/>
            <w:tcBorders>
              <w:left w:val="double" w:sz="4" w:space="0" w:color="auto"/>
            </w:tcBorders>
          </w:tcPr>
          <w:p w14:paraId="320FF9F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1</w:t>
            </w:r>
          </w:p>
        </w:tc>
        <w:tc>
          <w:tcPr>
            <w:tcW w:w="2126" w:type="dxa"/>
          </w:tcPr>
          <w:p w14:paraId="29F65BB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Normal Capability Limits </w:t>
            </w:r>
            <w:r w:rsidR="00775B06">
              <w:rPr>
                <w:sz w:val="18"/>
              </w:rPr>
              <w:t>and Rating Schedules</w:t>
            </w:r>
          </w:p>
        </w:tc>
        <w:tc>
          <w:tcPr>
            <w:tcW w:w="1134" w:type="dxa"/>
          </w:tcPr>
          <w:p w14:paraId="6B2A530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SCS</w:t>
            </w:r>
          </w:p>
          <w:p w14:paraId="51C00690"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p>
        </w:tc>
        <w:tc>
          <w:tcPr>
            <w:tcW w:w="5812" w:type="dxa"/>
          </w:tcPr>
          <w:p w14:paraId="4EC8A60B" w14:textId="77777777" w:rsidR="005C73FE" w:rsidRDefault="005C73FE">
            <w:pPr>
              <w:keepNext/>
              <w:keepLines/>
              <w:tabs>
                <w:tab w:val="left" w:pos="344"/>
              </w:tabs>
              <w:ind w:left="346" w:hanging="346"/>
              <w:rPr>
                <w:sz w:val="18"/>
              </w:rPr>
            </w:pPr>
            <w:r>
              <w:rPr>
                <w:sz w:val="18"/>
              </w:rPr>
              <w:t xml:space="preserve">(1) </w:t>
            </w:r>
            <w:r>
              <w:rPr>
                <w:sz w:val="18"/>
              </w:rPr>
              <w:tab/>
              <w:t xml:space="preserve">12 WEEKS in advance of ENERGISATION date, recipients </w:t>
            </w:r>
            <w:r w:rsidR="00E5348B">
              <w:rPr>
                <w:sz w:val="18"/>
              </w:rPr>
              <w:t xml:space="preserve">will </w:t>
            </w:r>
            <w:r>
              <w:rPr>
                <w:sz w:val="18"/>
              </w:rPr>
              <w:t>receive schedule from Asset Owner</w:t>
            </w:r>
          </w:p>
        </w:tc>
      </w:tr>
      <w:tr w:rsidR="005C73FE" w14:paraId="49EE876B" w14:textId="77777777" w:rsidTr="002A2856">
        <w:tc>
          <w:tcPr>
            <w:tcW w:w="709" w:type="dxa"/>
            <w:tcBorders>
              <w:left w:val="double" w:sz="4" w:space="0" w:color="auto"/>
            </w:tcBorders>
          </w:tcPr>
          <w:p w14:paraId="6D078C0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2</w:t>
            </w:r>
          </w:p>
        </w:tc>
        <w:tc>
          <w:tcPr>
            <w:tcW w:w="2126" w:type="dxa"/>
          </w:tcPr>
          <w:p w14:paraId="55951B21"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rPr>
                <w:sz w:val="18"/>
              </w:rPr>
            </w:pPr>
            <w:r>
              <w:rPr>
                <w:sz w:val="18"/>
              </w:rPr>
              <w:t>Protection and</w:t>
            </w:r>
          </w:p>
          <w:p w14:paraId="543E9F52"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DAR Schedules</w:t>
            </w:r>
          </w:p>
        </w:tc>
        <w:tc>
          <w:tcPr>
            <w:tcW w:w="1134" w:type="dxa"/>
          </w:tcPr>
          <w:p w14:paraId="017300E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SCS</w:t>
            </w:r>
          </w:p>
          <w:p w14:paraId="33F772C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p>
        </w:tc>
        <w:tc>
          <w:tcPr>
            <w:tcW w:w="5812" w:type="dxa"/>
          </w:tcPr>
          <w:p w14:paraId="36FAADE9" w14:textId="77777777" w:rsidR="00E625B1" w:rsidRPr="002A2856" w:rsidRDefault="005C73FE" w:rsidP="002A2856">
            <w:pPr>
              <w:keepNext/>
              <w:keepLines/>
              <w:numPr>
                <w:ilvl w:val="0"/>
                <w:numId w:val="50"/>
              </w:numPr>
              <w:tabs>
                <w:tab w:val="left" w:pos="344"/>
              </w:tabs>
              <w:ind w:left="344" w:hanging="284"/>
              <w:rPr>
                <w:sz w:val="18"/>
              </w:rPr>
            </w:pPr>
            <w:r>
              <w:rPr>
                <w:sz w:val="18"/>
              </w:rPr>
              <w:t xml:space="preserve">12 WEEKS in advance of ENERGISATION date, recipients </w:t>
            </w:r>
            <w:r w:rsidR="00E5348B">
              <w:rPr>
                <w:sz w:val="18"/>
              </w:rPr>
              <w:t xml:space="preserve">will </w:t>
            </w:r>
            <w:r>
              <w:rPr>
                <w:sz w:val="18"/>
              </w:rPr>
              <w:t>receive schedule from Asset Owner</w:t>
            </w:r>
            <w:r w:rsidR="00E625B1">
              <w:rPr>
                <w:sz w:val="18"/>
              </w:rPr>
              <w:t>.</w:t>
            </w:r>
          </w:p>
        </w:tc>
      </w:tr>
      <w:tr w:rsidR="005C73FE" w14:paraId="680E3AAF" w14:textId="77777777" w:rsidTr="002A2856">
        <w:tc>
          <w:tcPr>
            <w:tcW w:w="709" w:type="dxa"/>
            <w:tcBorders>
              <w:left w:val="double" w:sz="4" w:space="0" w:color="auto"/>
              <w:bottom w:val="nil"/>
            </w:tcBorders>
          </w:tcPr>
          <w:p w14:paraId="5ECDE5D7"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3</w:t>
            </w:r>
          </w:p>
        </w:tc>
        <w:tc>
          <w:tcPr>
            <w:tcW w:w="2126" w:type="dxa"/>
            <w:tcBorders>
              <w:bottom w:val="nil"/>
            </w:tcBorders>
          </w:tcPr>
          <w:p w14:paraId="1BF75E5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Schedule of Technical Data </w:t>
            </w:r>
            <w:r>
              <w:t>(including but not limited to branch impedances</w:t>
            </w:r>
            <w:proofErr w:type="gramStart"/>
            <w:r>
              <w:t>) ;</w:t>
            </w:r>
            <w:proofErr w:type="gramEnd"/>
          </w:p>
        </w:tc>
        <w:tc>
          <w:tcPr>
            <w:tcW w:w="1134" w:type="dxa"/>
            <w:tcBorders>
              <w:bottom w:val="nil"/>
            </w:tcBorders>
          </w:tcPr>
          <w:p w14:paraId="7BEC2040"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SCS </w:t>
            </w:r>
          </w:p>
          <w:p w14:paraId="2C9E2AD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p>
        </w:tc>
        <w:tc>
          <w:tcPr>
            <w:tcW w:w="5812" w:type="dxa"/>
            <w:tcBorders>
              <w:bottom w:val="nil"/>
            </w:tcBorders>
          </w:tcPr>
          <w:p w14:paraId="4ADF449D" w14:textId="77777777" w:rsidR="005C73FE" w:rsidRDefault="005C73FE">
            <w:pPr>
              <w:keepNext/>
              <w:keepLines/>
              <w:tabs>
                <w:tab w:val="left" w:pos="344"/>
              </w:tabs>
              <w:ind w:left="346" w:hanging="346"/>
            </w:pPr>
            <w:r>
              <w:t xml:space="preserve">(1) Asset Owner provides Generic data at outset of scheme </w:t>
            </w:r>
          </w:p>
          <w:p w14:paraId="72581D30" w14:textId="77777777" w:rsidR="005C73FE" w:rsidRDefault="005C73FE">
            <w:pPr>
              <w:keepNext/>
              <w:keepLines/>
              <w:tabs>
                <w:tab w:val="left" w:pos="344"/>
              </w:tabs>
              <w:ind w:left="346" w:hanging="346"/>
            </w:pPr>
            <w:r>
              <w:t xml:space="preserve">(2) 20 </w:t>
            </w:r>
            <w:proofErr w:type="spellStart"/>
            <w:r>
              <w:t>wks</w:t>
            </w:r>
            <w:proofErr w:type="spellEnd"/>
            <w:r>
              <w:t xml:space="preserve"> </w:t>
            </w:r>
            <w:r>
              <w:rPr>
                <w:sz w:val="18"/>
              </w:rPr>
              <w:t>in advance of ENERGISATION date</w:t>
            </w:r>
            <w:r>
              <w:t xml:space="preserve"> Asset Owner </w:t>
            </w:r>
            <w:r w:rsidR="00E5348B">
              <w:t xml:space="preserve">will </w:t>
            </w:r>
            <w:r>
              <w:t>provide update or confirms generic data</w:t>
            </w:r>
          </w:p>
          <w:p w14:paraId="3964B8B1" w14:textId="77777777" w:rsidR="005C73FE" w:rsidRDefault="005C73FE">
            <w:pPr>
              <w:keepNext/>
              <w:keepLines/>
              <w:tabs>
                <w:tab w:val="left" w:pos="344"/>
              </w:tabs>
              <w:ind w:left="346" w:hanging="346"/>
            </w:pPr>
            <w:r>
              <w:t xml:space="preserve">(3) Further updates as more accurate data becomes available  </w:t>
            </w:r>
          </w:p>
        </w:tc>
      </w:tr>
      <w:tr w:rsidR="005C73FE" w14:paraId="3A22466B" w14:textId="77777777" w:rsidTr="002A2856">
        <w:tc>
          <w:tcPr>
            <w:tcW w:w="709" w:type="dxa"/>
            <w:tcBorders>
              <w:left w:val="double" w:sz="4" w:space="0" w:color="auto"/>
            </w:tcBorders>
          </w:tcPr>
          <w:p w14:paraId="04EE4A5B"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4</w:t>
            </w:r>
          </w:p>
        </w:tc>
        <w:tc>
          <w:tcPr>
            <w:tcW w:w="2126" w:type="dxa"/>
          </w:tcPr>
          <w:p w14:paraId="44A7456C" w14:textId="77777777" w:rsidR="005C73FE" w:rsidRDefault="005C73FE">
            <w:pPr>
              <w:keepNext/>
              <w:keepLines/>
              <w:rPr>
                <w:sz w:val="18"/>
              </w:rPr>
            </w:pPr>
            <w:r>
              <w:rPr>
                <w:sz w:val="18"/>
              </w:rPr>
              <w:t>Written Description</w:t>
            </w:r>
          </w:p>
          <w:p w14:paraId="601F1B32" w14:textId="77777777" w:rsidR="005C73FE" w:rsidRDefault="005C73FE">
            <w:pPr>
              <w:keepNext/>
              <w:keepLines/>
              <w:rPr>
                <w:sz w:val="18"/>
              </w:rPr>
            </w:pPr>
            <w:r>
              <w:rPr>
                <w:sz w:val="18"/>
              </w:rPr>
              <w:t>(a) Operational tripping</w:t>
            </w:r>
          </w:p>
          <w:p w14:paraId="24633AA3"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(b) Equipment Operation</w:t>
            </w:r>
          </w:p>
        </w:tc>
        <w:tc>
          <w:tcPr>
            <w:tcW w:w="1134" w:type="dxa"/>
          </w:tcPr>
          <w:p w14:paraId="0DCD4128" w14:textId="77777777" w:rsidR="005C73FE" w:rsidRDefault="005C73FE">
            <w:pPr>
              <w:keepNext/>
              <w:keepLines/>
              <w:rPr>
                <w:sz w:val="18"/>
              </w:rPr>
            </w:pPr>
            <w:r>
              <w:rPr>
                <w:sz w:val="18"/>
              </w:rPr>
              <w:t>SCS</w:t>
            </w:r>
          </w:p>
          <w:p w14:paraId="16494904"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 </w:t>
            </w:r>
          </w:p>
        </w:tc>
        <w:tc>
          <w:tcPr>
            <w:tcW w:w="5812" w:type="dxa"/>
          </w:tcPr>
          <w:p w14:paraId="1482DBBF" w14:textId="77777777" w:rsidR="005C73FE" w:rsidRDefault="005C73FE">
            <w:pPr>
              <w:keepNext/>
              <w:keepLines/>
              <w:rPr>
                <w:sz w:val="18"/>
              </w:rPr>
            </w:pPr>
            <w:r>
              <w:rPr>
                <w:sz w:val="18"/>
              </w:rPr>
              <w:t>(1) Requirement confirmed at Stage 2 Commissioning Panel</w:t>
            </w:r>
          </w:p>
          <w:p w14:paraId="7B34F830" w14:textId="77777777" w:rsidR="005C73FE" w:rsidRDefault="005C73FE">
            <w:pPr>
              <w:keepNext/>
              <w:keepLines/>
              <w:tabs>
                <w:tab w:val="left" w:pos="344"/>
              </w:tabs>
              <w:spacing w:before="120"/>
              <w:ind w:left="346" w:hanging="346"/>
              <w:rPr>
                <w:sz w:val="18"/>
              </w:rPr>
            </w:pPr>
            <w:r>
              <w:rPr>
                <w:sz w:val="18"/>
              </w:rPr>
              <w:t xml:space="preserve">(2) To be provided prior to first energisation where applicable </w:t>
            </w:r>
          </w:p>
        </w:tc>
      </w:tr>
      <w:tr w:rsidR="005C73FE" w14:paraId="2DD7C82B" w14:textId="77777777" w:rsidTr="002A2856">
        <w:tc>
          <w:tcPr>
            <w:tcW w:w="709" w:type="dxa"/>
            <w:tcBorders>
              <w:left w:val="double" w:sz="4" w:space="0" w:color="auto"/>
            </w:tcBorders>
          </w:tcPr>
          <w:p w14:paraId="4FF44FC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5</w:t>
            </w:r>
          </w:p>
        </w:tc>
        <w:tc>
          <w:tcPr>
            <w:tcW w:w="2126" w:type="dxa"/>
          </w:tcPr>
          <w:p w14:paraId="6AA6A957"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 xml:space="preserve"> Details of operational procedures  </w:t>
            </w:r>
          </w:p>
        </w:tc>
        <w:tc>
          <w:tcPr>
            <w:tcW w:w="1134" w:type="dxa"/>
          </w:tcPr>
          <w:p w14:paraId="16BB531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r>
              <w:rPr>
                <w:sz w:val="18"/>
              </w:rPr>
              <w:t>SCS</w:t>
            </w:r>
          </w:p>
          <w:p w14:paraId="2B6F3CB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spacing w:after="58"/>
              <w:rPr>
                <w:sz w:val="18"/>
              </w:rPr>
            </w:pPr>
          </w:p>
        </w:tc>
        <w:tc>
          <w:tcPr>
            <w:tcW w:w="5812" w:type="dxa"/>
          </w:tcPr>
          <w:p w14:paraId="657954DB" w14:textId="77777777" w:rsidR="005C73FE" w:rsidRDefault="005C73FE">
            <w:pPr>
              <w:keepNext/>
              <w:keepLines/>
              <w:rPr>
                <w:sz w:val="18"/>
              </w:rPr>
            </w:pPr>
            <w:r>
              <w:rPr>
                <w:sz w:val="18"/>
              </w:rPr>
              <w:t>(1) Requirement confirmed at Stage 2 Commissioning Panel</w:t>
            </w:r>
          </w:p>
          <w:p w14:paraId="7AB9329E" w14:textId="77777777" w:rsidR="005C73FE" w:rsidRDefault="005C73FE">
            <w:pPr>
              <w:keepNext/>
              <w:keepLines/>
              <w:tabs>
                <w:tab w:val="left" w:pos="344"/>
              </w:tabs>
              <w:ind w:left="346" w:hanging="346"/>
              <w:rPr>
                <w:sz w:val="18"/>
              </w:rPr>
            </w:pPr>
            <w:r>
              <w:rPr>
                <w:sz w:val="18"/>
              </w:rPr>
              <w:t>(2) To be provided prior to first energisation where applicable</w:t>
            </w:r>
          </w:p>
        </w:tc>
      </w:tr>
      <w:tr w:rsidR="005C73FE" w14:paraId="43A4FD09" w14:textId="77777777" w:rsidTr="002A2856">
        <w:tc>
          <w:tcPr>
            <w:tcW w:w="709" w:type="dxa"/>
            <w:tcBorders>
              <w:left w:val="double" w:sz="4" w:space="0" w:color="auto"/>
              <w:bottom w:val="nil"/>
            </w:tcBorders>
          </w:tcPr>
          <w:p w14:paraId="4A26DB55" w14:textId="77777777" w:rsidR="005C73FE" w:rsidRDefault="005C73FE">
            <w:pPr>
              <w:keepNext/>
              <w:keepLines/>
              <w:rPr>
                <w:sz w:val="18"/>
              </w:rPr>
            </w:pPr>
            <w:r>
              <w:rPr>
                <w:sz w:val="18"/>
              </w:rPr>
              <w:t>6</w:t>
            </w:r>
          </w:p>
        </w:tc>
        <w:tc>
          <w:tcPr>
            <w:tcW w:w="2126" w:type="dxa"/>
            <w:tcBorders>
              <w:bottom w:val="nil"/>
            </w:tcBorders>
          </w:tcPr>
          <w:p w14:paraId="4FB9312E" w14:textId="77777777" w:rsidR="005C73FE" w:rsidRDefault="005C73FE">
            <w:pPr>
              <w:keepNext/>
              <w:keepLines/>
              <w:rPr>
                <w:sz w:val="18"/>
              </w:rPr>
            </w:pPr>
            <w:r>
              <w:rPr>
                <w:sz w:val="18"/>
              </w:rPr>
              <w:t xml:space="preserve">Operation Diagram or </w:t>
            </w:r>
            <w:r w:rsidR="00C73A6B">
              <w:rPr>
                <w:sz w:val="18"/>
              </w:rPr>
              <w:t xml:space="preserve">agreed </w:t>
            </w:r>
            <w:r>
              <w:rPr>
                <w:sz w:val="18"/>
              </w:rPr>
              <w:t>equivalent</w:t>
            </w:r>
          </w:p>
        </w:tc>
        <w:tc>
          <w:tcPr>
            <w:tcW w:w="1134" w:type="dxa"/>
            <w:tcBorders>
              <w:bottom w:val="nil"/>
            </w:tcBorders>
          </w:tcPr>
          <w:p w14:paraId="0EA0A1BB"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after="58"/>
              <w:rPr>
                <w:sz w:val="18"/>
              </w:rPr>
            </w:pPr>
            <w:r>
              <w:rPr>
                <w:sz w:val="18"/>
              </w:rPr>
              <w:t>SCS</w:t>
            </w:r>
          </w:p>
          <w:p w14:paraId="43694B9D" w14:textId="77777777" w:rsidR="005C73FE" w:rsidRDefault="005C73FE">
            <w:pPr>
              <w:keepNext/>
              <w:keepLines/>
              <w:rPr>
                <w:sz w:val="18"/>
              </w:rPr>
            </w:pPr>
          </w:p>
        </w:tc>
        <w:tc>
          <w:tcPr>
            <w:tcW w:w="5812" w:type="dxa"/>
            <w:tcBorders>
              <w:bottom w:val="nil"/>
            </w:tcBorders>
          </w:tcPr>
          <w:p w14:paraId="3986A738" w14:textId="77777777" w:rsidR="005C73FE" w:rsidRDefault="005C73FE">
            <w:pPr>
              <w:keepNext/>
              <w:keepLines/>
              <w:tabs>
                <w:tab w:val="left" w:pos="344"/>
              </w:tabs>
              <w:spacing w:before="120"/>
              <w:ind w:left="346" w:hanging="346"/>
              <w:rPr>
                <w:sz w:val="18"/>
              </w:rPr>
            </w:pPr>
            <w:r>
              <w:rPr>
                <w:sz w:val="18"/>
              </w:rPr>
              <w:t xml:space="preserve">(1) </w:t>
            </w:r>
            <w:r>
              <w:rPr>
                <w:sz w:val="18"/>
              </w:rPr>
              <w:tab/>
              <w:t>9 WEEKS in advance of ENERGISATION date, or on issue of HVSCC, draft new/revised diagram /sheet</w:t>
            </w:r>
            <w:r w:rsidR="00E5348B">
              <w:rPr>
                <w:sz w:val="18"/>
              </w:rPr>
              <w:t xml:space="preserve"> will be</w:t>
            </w:r>
            <w:r>
              <w:rPr>
                <w:sz w:val="18"/>
              </w:rPr>
              <w:t xml:space="preserve"> issued by TO for comment</w:t>
            </w:r>
          </w:p>
          <w:p w14:paraId="7DC9D95F" w14:textId="77777777" w:rsidR="005C73FE" w:rsidRDefault="005C73FE">
            <w:pPr>
              <w:keepNext/>
              <w:keepLines/>
              <w:ind w:left="344" w:hanging="344"/>
              <w:rPr>
                <w:sz w:val="18"/>
              </w:rPr>
            </w:pPr>
            <w:r>
              <w:rPr>
                <w:sz w:val="18"/>
              </w:rPr>
              <w:t xml:space="preserve">(2)  4 WEEKS in advance of ENERGISATION/HVSCC, final   diagram/sheet </w:t>
            </w:r>
            <w:r w:rsidR="00E5348B">
              <w:rPr>
                <w:sz w:val="18"/>
              </w:rPr>
              <w:t>will be i</w:t>
            </w:r>
            <w:r>
              <w:rPr>
                <w:sz w:val="18"/>
              </w:rPr>
              <w:t>ssued and circulated by the TO.</w:t>
            </w:r>
          </w:p>
        </w:tc>
      </w:tr>
      <w:tr w:rsidR="005C73FE" w14:paraId="72BE159D" w14:textId="77777777" w:rsidTr="002A2856">
        <w:tc>
          <w:tcPr>
            <w:tcW w:w="709" w:type="dxa"/>
            <w:tcBorders>
              <w:left w:val="double" w:sz="4" w:space="0" w:color="auto"/>
              <w:bottom w:val="nil"/>
            </w:tcBorders>
          </w:tcPr>
          <w:p w14:paraId="2B8C0EEC" w14:textId="77777777" w:rsidR="005C73FE" w:rsidRDefault="005C73FE">
            <w:pPr>
              <w:keepNext/>
              <w:keepLines/>
              <w:rPr>
                <w:sz w:val="18"/>
              </w:rPr>
            </w:pPr>
            <w:r>
              <w:rPr>
                <w:sz w:val="18"/>
              </w:rPr>
              <w:t>7</w:t>
            </w:r>
          </w:p>
        </w:tc>
        <w:tc>
          <w:tcPr>
            <w:tcW w:w="2126" w:type="dxa"/>
            <w:tcBorders>
              <w:bottom w:val="nil"/>
            </w:tcBorders>
          </w:tcPr>
          <w:p w14:paraId="3725469B" w14:textId="77777777" w:rsidR="005C73FE" w:rsidRDefault="005C73FE">
            <w:pPr>
              <w:keepNext/>
              <w:keepLines/>
              <w:rPr>
                <w:sz w:val="18"/>
              </w:rPr>
            </w:pPr>
            <w:r>
              <w:rPr>
                <w:sz w:val="18"/>
              </w:rPr>
              <w:t>Modification of Facilities (Real Time Data spreadsheet)</w:t>
            </w:r>
          </w:p>
        </w:tc>
        <w:tc>
          <w:tcPr>
            <w:tcW w:w="1134" w:type="dxa"/>
            <w:tcBorders>
              <w:bottom w:val="nil"/>
            </w:tcBorders>
          </w:tcPr>
          <w:p w14:paraId="2C127E1A" w14:textId="77777777" w:rsidR="005C73FE" w:rsidRDefault="005C73FE">
            <w:pPr>
              <w:keepNext/>
              <w:keepLines/>
              <w:rPr>
                <w:sz w:val="18"/>
              </w:rPr>
            </w:pPr>
            <w:r>
              <w:rPr>
                <w:sz w:val="18"/>
              </w:rPr>
              <w:t>STCP 04-1</w:t>
            </w:r>
          </w:p>
        </w:tc>
        <w:tc>
          <w:tcPr>
            <w:tcW w:w="5812" w:type="dxa"/>
            <w:tcBorders>
              <w:bottom w:val="nil"/>
            </w:tcBorders>
          </w:tcPr>
          <w:p w14:paraId="5C7C8475" w14:textId="77777777" w:rsidR="005C73FE" w:rsidRDefault="005C73FE">
            <w:pPr>
              <w:keepNext/>
              <w:keepLines/>
              <w:rPr>
                <w:sz w:val="18"/>
              </w:rPr>
            </w:pPr>
            <w:r>
              <w:rPr>
                <w:sz w:val="18"/>
              </w:rPr>
              <w:t xml:space="preserve">(1) Not less than 6 weeks in advance of the planned database </w:t>
            </w:r>
            <w:proofErr w:type="gramStart"/>
            <w:r>
              <w:rPr>
                <w:sz w:val="18"/>
              </w:rPr>
              <w:t>change  implementation</w:t>
            </w:r>
            <w:proofErr w:type="gramEnd"/>
            <w:r>
              <w:rPr>
                <w:sz w:val="18"/>
              </w:rPr>
              <w:t xml:space="preserve"> date that aligns to either </w:t>
            </w:r>
          </w:p>
          <w:p w14:paraId="2FF2749E" w14:textId="77777777" w:rsidR="005C73FE" w:rsidRDefault="005C73FE">
            <w:pPr>
              <w:keepNext/>
              <w:keepLines/>
              <w:rPr>
                <w:sz w:val="18"/>
                <w:highlight w:val="green"/>
              </w:rPr>
            </w:pPr>
            <w:r>
              <w:rPr>
                <w:sz w:val="18"/>
              </w:rPr>
              <w:t>(a) the planned date the Plant and/or Apparatus</w:t>
            </w:r>
            <w:r w:rsidR="00E5348B">
              <w:rPr>
                <w:sz w:val="18"/>
              </w:rPr>
              <w:t xml:space="preserve"> will be</w:t>
            </w:r>
            <w:r>
              <w:rPr>
                <w:sz w:val="18"/>
              </w:rPr>
              <w:t xml:space="preserve"> connected to or removed from the Transmission System, </w:t>
            </w:r>
          </w:p>
          <w:p w14:paraId="03708B66" w14:textId="77777777" w:rsidR="005C73FE" w:rsidRDefault="005C73FE">
            <w:pPr>
              <w:keepNext/>
              <w:keepLines/>
              <w:rPr>
                <w:sz w:val="18"/>
              </w:rPr>
            </w:pPr>
            <w:r>
              <w:rPr>
                <w:sz w:val="18"/>
              </w:rPr>
              <w:t xml:space="preserve">or the Plant and/or Apparatus numbering, or nomenclature changes </w:t>
            </w:r>
          </w:p>
          <w:p w14:paraId="0FA06BCC" w14:textId="77777777" w:rsidR="005C73FE" w:rsidRDefault="005C73FE">
            <w:pPr>
              <w:keepNext/>
              <w:keepLines/>
              <w:rPr>
                <w:sz w:val="18"/>
              </w:rPr>
            </w:pPr>
            <w:r>
              <w:rPr>
                <w:sz w:val="18"/>
              </w:rPr>
              <w:t>or the capability changes with or without a physical change to the Plant or Apparatus</w:t>
            </w:r>
          </w:p>
          <w:p w14:paraId="18543D3D" w14:textId="77777777" w:rsidR="005C73FE" w:rsidRDefault="005C73FE">
            <w:pPr>
              <w:keepNext/>
              <w:keepLines/>
              <w:rPr>
                <w:sz w:val="18"/>
              </w:rPr>
            </w:pPr>
            <w:r>
              <w:rPr>
                <w:sz w:val="18"/>
              </w:rPr>
              <w:t xml:space="preserve"> (b) the planned date of commissioning of Plant and/or Apparatus </w:t>
            </w:r>
          </w:p>
        </w:tc>
      </w:tr>
      <w:tr w:rsidR="005C73FE" w14:paraId="76441976" w14:textId="77777777" w:rsidTr="002A2856">
        <w:tc>
          <w:tcPr>
            <w:tcW w:w="709" w:type="dxa"/>
            <w:tcBorders>
              <w:left w:val="double" w:sz="4" w:space="0" w:color="auto"/>
              <w:bottom w:val="nil"/>
            </w:tcBorders>
          </w:tcPr>
          <w:p w14:paraId="01501AAE" w14:textId="77777777" w:rsidR="005C73FE" w:rsidRDefault="005C73FE">
            <w:pPr>
              <w:keepNext/>
              <w:keepLines/>
              <w:rPr>
                <w:sz w:val="18"/>
              </w:rPr>
            </w:pPr>
            <w:r>
              <w:rPr>
                <w:sz w:val="18"/>
              </w:rPr>
              <w:t>8</w:t>
            </w:r>
          </w:p>
        </w:tc>
        <w:tc>
          <w:tcPr>
            <w:tcW w:w="2126" w:type="dxa"/>
            <w:tcBorders>
              <w:bottom w:val="nil"/>
            </w:tcBorders>
          </w:tcPr>
          <w:p w14:paraId="791C3563" w14:textId="77777777" w:rsidR="005C73FE" w:rsidRDefault="005C73FE">
            <w:pPr>
              <w:keepNext/>
              <w:keepLines/>
              <w:rPr>
                <w:sz w:val="18"/>
              </w:rPr>
            </w:pPr>
            <w:r>
              <w:rPr>
                <w:sz w:val="18"/>
              </w:rPr>
              <w:t xml:space="preserve">Commissioning Switching Programme </w:t>
            </w:r>
          </w:p>
        </w:tc>
        <w:tc>
          <w:tcPr>
            <w:tcW w:w="1134" w:type="dxa"/>
            <w:tcBorders>
              <w:bottom w:val="nil"/>
            </w:tcBorders>
          </w:tcPr>
          <w:p w14:paraId="4A390F4D" w14:textId="77777777" w:rsidR="005C73FE" w:rsidRDefault="005C73FE">
            <w:pPr>
              <w:keepNext/>
              <w:keepLines/>
              <w:rPr>
                <w:sz w:val="18"/>
              </w:rPr>
            </w:pPr>
            <w:r>
              <w:rPr>
                <w:sz w:val="18"/>
              </w:rPr>
              <w:t>STCP 19-4</w:t>
            </w:r>
          </w:p>
        </w:tc>
        <w:tc>
          <w:tcPr>
            <w:tcW w:w="5812" w:type="dxa"/>
            <w:tcBorders>
              <w:bottom w:val="nil"/>
            </w:tcBorders>
          </w:tcPr>
          <w:p w14:paraId="0A0CD76A" w14:textId="77777777" w:rsidR="005C73FE" w:rsidRDefault="005C73FE">
            <w:pPr>
              <w:keepNext/>
              <w:keepLines/>
              <w:tabs>
                <w:tab w:val="left" w:pos="344"/>
              </w:tabs>
              <w:ind w:left="344" w:hanging="344"/>
              <w:rPr>
                <w:sz w:val="18"/>
              </w:rPr>
            </w:pPr>
            <w:r>
              <w:rPr>
                <w:sz w:val="18"/>
              </w:rPr>
              <w:t xml:space="preserve">(1) </w:t>
            </w:r>
            <w:r>
              <w:rPr>
                <w:sz w:val="18"/>
              </w:rPr>
              <w:tab/>
              <w:t>6 WEEKS in advance of Equipment ENERGISATION draft</w:t>
            </w:r>
            <w:r w:rsidR="00850A6D">
              <w:rPr>
                <w:sz w:val="18"/>
              </w:rPr>
              <w:t xml:space="preserve"> will be</w:t>
            </w:r>
            <w:r>
              <w:rPr>
                <w:sz w:val="18"/>
              </w:rPr>
              <w:t xml:space="preserve"> issued.</w:t>
            </w:r>
          </w:p>
          <w:p w14:paraId="29B0BA34" w14:textId="77777777" w:rsidR="005C73FE" w:rsidRDefault="005C73FE">
            <w:pPr>
              <w:keepNext/>
              <w:keepLines/>
              <w:tabs>
                <w:tab w:val="left" w:pos="344"/>
              </w:tabs>
              <w:ind w:left="344" w:hanging="344"/>
              <w:rPr>
                <w:sz w:val="18"/>
              </w:rPr>
            </w:pPr>
            <w:r>
              <w:rPr>
                <w:sz w:val="18"/>
              </w:rPr>
              <w:t xml:space="preserve">(2) </w:t>
            </w:r>
            <w:r w:rsidR="000D0562">
              <w:rPr>
                <w:sz w:val="18"/>
              </w:rPr>
              <w:t xml:space="preserve">10 working days after the receipt of draft, </w:t>
            </w:r>
            <w:r>
              <w:rPr>
                <w:sz w:val="18"/>
              </w:rPr>
              <w:t>comments returned.</w:t>
            </w:r>
          </w:p>
          <w:p w14:paraId="7BE4154F" w14:textId="77777777" w:rsidR="005C73FE" w:rsidRDefault="005C73FE">
            <w:pPr>
              <w:keepNext/>
              <w:keepLines/>
              <w:tabs>
                <w:tab w:val="left" w:pos="344"/>
              </w:tabs>
              <w:ind w:left="344" w:hanging="344"/>
              <w:rPr>
                <w:sz w:val="18"/>
              </w:rPr>
            </w:pPr>
            <w:r>
              <w:rPr>
                <w:sz w:val="18"/>
              </w:rPr>
              <w:t xml:space="preserve">(3) </w:t>
            </w:r>
            <w:r w:rsidR="002A2856">
              <w:rPr>
                <w:sz w:val="18"/>
              </w:rPr>
              <w:t xml:space="preserve"> </w:t>
            </w:r>
            <w:r w:rsidR="00465A41">
              <w:rPr>
                <w:sz w:val="18"/>
              </w:rPr>
              <w:t>2 WEEKS in advanc</w:t>
            </w:r>
            <w:r w:rsidR="002A2856">
              <w:rPr>
                <w:sz w:val="18"/>
              </w:rPr>
              <w:t>e of ENERGISATION, final issued</w:t>
            </w:r>
            <w:r>
              <w:rPr>
                <w:sz w:val="18"/>
              </w:rPr>
              <w:t>.</w:t>
            </w:r>
          </w:p>
          <w:p w14:paraId="78126F48" w14:textId="77777777" w:rsidR="005C73FE" w:rsidRDefault="005C73FE" w:rsidP="002A2856">
            <w:pPr>
              <w:keepNext/>
              <w:keepLines/>
              <w:rPr>
                <w:sz w:val="18"/>
              </w:rPr>
            </w:pPr>
            <w:r>
              <w:rPr>
                <w:sz w:val="18"/>
              </w:rPr>
              <w:t xml:space="preserve">(4)  </w:t>
            </w:r>
            <w:r w:rsidR="00465A41">
              <w:rPr>
                <w:sz w:val="18"/>
              </w:rPr>
              <w:t>1 WEEK in advance of ENERGISATION, signatures obtained</w:t>
            </w:r>
          </w:p>
        </w:tc>
      </w:tr>
      <w:tr w:rsidR="005C73FE" w14:paraId="00E1DD04" w14:textId="77777777" w:rsidTr="002A2856">
        <w:tc>
          <w:tcPr>
            <w:tcW w:w="709" w:type="dxa"/>
            <w:tcBorders>
              <w:left w:val="double" w:sz="4" w:space="0" w:color="auto"/>
              <w:bottom w:val="nil"/>
            </w:tcBorders>
          </w:tcPr>
          <w:p w14:paraId="2D91AAE5" w14:textId="77777777" w:rsidR="005C73FE" w:rsidRDefault="005C73FE">
            <w:pPr>
              <w:keepNext/>
              <w:keepLines/>
              <w:rPr>
                <w:sz w:val="18"/>
              </w:rPr>
            </w:pPr>
            <w:r>
              <w:rPr>
                <w:sz w:val="18"/>
              </w:rPr>
              <w:t>9</w:t>
            </w:r>
          </w:p>
        </w:tc>
        <w:tc>
          <w:tcPr>
            <w:tcW w:w="2126" w:type="dxa"/>
            <w:tcBorders>
              <w:bottom w:val="nil"/>
            </w:tcBorders>
          </w:tcPr>
          <w:p w14:paraId="4855E3BD" w14:textId="77777777" w:rsidR="005C73FE" w:rsidRDefault="005C73FE">
            <w:pPr>
              <w:keepNext/>
              <w:keepLines/>
              <w:rPr>
                <w:sz w:val="18"/>
              </w:rPr>
            </w:pPr>
            <w:r>
              <w:rPr>
                <w:sz w:val="18"/>
              </w:rPr>
              <w:t>Site Responsibility Schedule</w:t>
            </w:r>
          </w:p>
        </w:tc>
        <w:tc>
          <w:tcPr>
            <w:tcW w:w="1134" w:type="dxa"/>
            <w:tcBorders>
              <w:bottom w:val="nil"/>
            </w:tcBorders>
          </w:tcPr>
          <w:p w14:paraId="220EAD9E" w14:textId="77777777" w:rsidR="005C73FE" w:rsidRDefault="005C73FE">
            <w:pPr>
              <w:keepNext/>
              <w:keepLines/>
              <w:rPr>
                <w:sz w:val="18"/>
              </w:rPr>
            </w:pPr>
            <w:r>
              <w:rPr>
                <w:sz w:val="18"/>
              </w:rPr>
              <w:t>Grid Code</w:t>
            </w:r>
          </w:p>
        </w:tc>
        <w:tc>
          <w:tcPr>
            <w:tcW w:w="5812" w:type="dxa"/>
            <w:tcBorders>
              <w:bottom w:val="nil"/>
            </w:tcBorders>
          </w:tcPr>
          <w:p w14:paraId="282745B7" w14:textId="77777777" w:rsidR="005C73FE" w:rsidRDefault="005C73FE">
            <w:pPr>
              <w:keepNext/>
              <w:keepLines/>
              <w:tabs>
                <w:tab w:val="left" w:pos="344"/>
              </w:tabs>
              <w:spacing w:before="120"/>
              <w:ind w:left="346" w:hanging="346"/>
              <w:rPr>
                <w:sz w:val="18"/>
              </w:rPr>
            </w:pPr>
            <w:r>
              <w:rPr>
                <w:sz w:val="18"/>
              </w:rPr>
              <w:t xml:space="preserve">(1) </w:t>
            </w:r>
            <w:r>
              <w:rPr>
                <w:sz w:val="18"/>
              </w:rPr>
              <w:tab/>
              <w:t>6 weeks in advance of either the issue of HVSCC, or energisation/ decommissioning of secondary Plant and/or Apparatus, draft SRS circulated by the TO.</w:t>
            </w:r>
          </w:p>
          <w:p w14:paraId="05AA439E" w14:textId="77777777" w:rsidR="005C73FE" w:rsidRDefault="005C73FE">
            <w:pPr>
              <w:keepNext/>
              <w:keepLines/>
              <w:tabs>
                <w:tab w:val="left" w:pos="344"/>
              </w:tabs>
              <w:ind w:left="344" w:hanging="344"/>
              <w:rPr>
                <w:sz w:val="18"/>
              </w:rPr>
            </w:pPr>
            <w:r>
              <w:rPr>
                <w:sz w:val="18"/>
              </w:rPr>
              <w:t xml:space="preserve">(2) </w:t>
            </w:r>
            <w:r>
              <w:rPr>
                <w:sz w:val="18"/>
              </w:rPr>
              <w:tab/>
              <w:t>2 weeks in advance of either issue of HVSCC or energisation / decommissioning of secondary Plant and/or Apparatus, final SRS issued and circulated by the TO.</w:t>
            </w:r>
          </w:p>
          <w:p w14:paraId="6FF0B879" w14:textId="77777777" w:rsidR="005C73FE" w:rsidRDefault="005C73FE">
            <w:pPr>
              <w:keepNext/>
              <w:keepLines/>
              <w:tabs>
                <w:tab w:val="left" w:pos="344"/>
              </w:tabs>
              <w:ind w:left="346" w:hanging="346"/>
              <w:rPr>
                <w:sz w:val="18"/>
              </w:rPr>
            </w:pPr>
            <w:r>
              <w:rPr>
                <w:sz w:val="18"/>
              </w:rPr>
              <w:t>(4)</w:t>
            </w:r>
            <w:r>
              <w:rPr>
                <w:sz w:val="18"/>
              </w:rPr>
              <w:tab/>
              <w:t xml:space="preserve">3 DAYS in advance of HVSCC, or energisation/ </w:t>
            </w:r>
            <w:proofErr w:type="gramStart"/>
            <w:r>
              <w:rPr>
                <w:sz w:val="18"/>
              </w:rPr>
              <w:t>decommissioning  copies</w:t>
            </w:r>
            <w:proofErr w:type="gramEnd"/>
            <w:r>
              <w:rPr>
                <w:sz w:val="18"/>
              </w:rPr>
              <w:t xml:space="preserve"> signed by all parties and circulated by the TO.</w:t>
            </w:r>
          </w:p>
        </w:tc>
      </w:tr>
      <w:tr w:rsidR="005C73FE" w14:paraId="735E6041" w14:textId="77777777" w:rsidTr="002A2856">
        <w:tc>
          <w:tcPr>
            <w:tcW w:w="709" w:type="dxa"/>
            <w:tcBorders>
              <w:left w:val="double" w:sz="4" w:space="0" w:color="auto"/>
              <w:bottom w:val="nil"/>
            </w:tcBorders>
          </w:tcPr>
          <w:p w14:paraId="73E89B05" w14:textId="77777777" w:rsidR="005C73FE" w:rsidRDefault="005C73FE">
            <w:pPr>
              <w:keepNext/>
              <w:keepLines/>
              <w:rPr>
                <w:sz w:val="18"/>
              </w:rPr>
            </w:pPr>
            <w:r>
              <w:rPr>
                <w:sz w:val="18"/>
              </w:rPr>
              <w:t>10</w:t>
            </w:r>
          </w:p>
        </w:tc>
        <w:tc>
          <w:tcPr>
            <w:tcW w:w="2126" w:type="dxa"/>
            <w:tcBorders>
              <w:bottom w:val="nil"/>
            </w:tcBorders>
          </w:tcPr>
          <w:p w14:paraId="3D901457" w14:textId="77777777" w:rsidR="005C73FE" w:rsidRDefault="005C73FE">
            <w:pPr>
              <w:keepNext/>
              <w:keepLines/>
              <w:rPr>
                <w:sz w:val="18"/>
              </w:rPr>
            </w:pPr>
            <w:r>
              <w:rPr>
                <w:sz w:val="18"/>
              </w:rPr>
              <w:t xml:space="preserve">Grid Code compliance data </w:t>
            </w:r>
          </w:p>
        </w:tc>
        <w:tc>
          <w:tcPr>
            <w:tcW w:w="1134" w:type="dxa"/>
            <w:tcBorders>
              <w:bottom w:val="nil"/>
            </w:tcBorders>
          </w:tcPr>
          <w:p w14:paraId="5B6926D8" w14:textId="77777777" w:rsidR="005C73FE" w:rsidRDefault="005C73FE">
            <w:pPr>
              <w:keepNext/>
              <w:keepLines/>
              <w:rPr>
                <w:sz w:val="18"/>
              </w:rPr>
            </w:pPr>
            <w:r>
              <w:rPr>
                <w:sz w:val="18"/>
              </w:rPr>
              <w:t>STCP19-3</w:t>
            </w:r>
          </w:p>
        </w:tc>
        <w:tc>
          <w:tcPr>
            <w:tcW w:w="5812" w:type="dxa"/>
            <w:tcBorders>
              <w:bottom w:val="nil"/>
            </w:tcBorders>
          </w:tcPr>
          <w:p w14:paraId="6C04131E" w14:textId="77777777" w:rsidR="005C73FE" w:rsidRDefault="005C73FE">
            <w:pPr>
              <w:keepNext/>
              <w:keepLines/>
              <w:tabs>
                <w:tab w:val="left" w:pos="344"/>
              </w:tabs>
              <w:ind w:left="346" w:hanging="346"/>
              <w:rPr>
                <w:sz w:val="18"/>
              </w:rPr>
            </w:pPr>
            <w:r>
              <w:rPr>
                <w:sz w:val="18"/>
              </w:rPr>
              <w:t xml:space="preserve">See STCP 19-3 'Operational Notifications and Compliance Testing' </w:t>
            </w:r>
          </w:p>
        </w:tc>
      </w:tr>
      <w:tr w:rsidR="005C73FE" w14:paraId="324885C3" w14:textId="77777777" w:rsidTr="002A2856">
        <w:trPr>
          <w:cantSplit/>
          <w:trHeight w:val="462"/>
        </w:trPr>
        <w:tc>
          <w:tcPr>
            <w:tcW w:w="9781" w:type="dxa"/>
            <w:gridSpan w:val="4"/>
            <w:tcBorders>
              <w:top w:val="double" w:sz="4" w:space="0" w:color="auto"/>
              <w:left w:val="nil"/>
              <w:bottom w:val="nil"/>
              <w:right w:val="nil"/>
            </w:tcBorders>
          </w:tcPr>
          <w:p w14:paraId="069F8F49" w14:textId="77777777" w:rsidR="005C73FE" w:rsidRDefault="005C73FE">
            <w:pPr>
              <w:keepNext/>
              <w:keepLines/>
              <w:spacing w:line="120" w:lineRule="exact"/>
              <w:rPr>
                <w:sz w:val="18"/>
              </w:rPr>
            </w:pPr>
          </w:p>
        </w:tc>
      </w:tr>
    </w:tbl>
    <w:p w14:paraId="2340640E" w14:textId="77777777" w:rsidR="005C73FE" w:rsidRDefault="005C73FE">
      <w:pPr>
        <w:pStyle w:val="Heading5"/>
        <w:keepNext/>
        <w:keepLines/>
        <w:ind w:hanging="426"/>
        <w:rPr>
          <w:sz w:val="28"/>
        </w:rPr>
      </w:pPr>
      <w:r>
        <w:br w:type="page"/>
      </w:r>
      <w:r>
        <w:rPr>
          <w:sz w:val="28"/>
        </w:rPr>
        <w:lastRenderedPageBreak/>
        <w:t>Appendix D – Attachment A:</w:t>
      </w:r>
    </w:p>
    <w:p w14:paraId="784B3B3C" w14:textId="77777777" w:rsidR="005C73FE" w:rsidRDefault="005C73FE">
      <w:pPr>
        <w:keepNext/>
        <w:tabs>
          <w:tab w:val="left" w:pos="-720"/>
          <w:tab w:val="left" w:pos="0"/>
          <w:tab w:val="left" w:pos="720"/>
          <w:tab w:val="left" w:pos="1440"/>
          <w:tab w:val="left" w:pos="1701"/>
          <w:tab w:val="left" w:pos="2268"/>
          <w:tab w:val="left" w:pos="2538"/>
          <w:tab w:val="left" w:pos="2880"/>
          <w:tab w:val="left" w:pos="3600"/>
          <w:tab w:val="left" w:pos="4320"/>
          <w:tab w:val="left" w:pos="5040"/>
          <w:tab w:val="left" w:pos="5760"/>
          <w:tab w:val="left" w:pos="6480"/>
          <w:tab w:val="left" w:pos="7200"/>
          <w:tab w:val="left" w:pos="7920"/>
          <w:tab w:val="left" w:pos="8640"/>
        </w:tabs>
        <w:ind w:left="1695" w:hanging="975"/>
        <w:jc w:val="center"/>
        <w:rPr>
          <w:b/>
          <w:sz w:val="22"/>
        </w:rPr>
      </w:pPr>
      <w:r>
        <w:rPr>
          <w:b/>
          <w:sz w:val="22"/>
        </w:rPr>
        <w:t>HV SYSTEM CHANGE CERTIFICATE (HVSCC)</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6"/>
        <w:gridCol w:w="3260"/>
        <w:gridCol w:w="2268"/>
        <w:gridCol w:w="514"/>
        <w:gridCol w:w="2037"/>
      </w:tblGrid>
      <w:tr w:rsidR="005C73FE" w14:paraId="3BC6EF4F" w14:textId="77777777">
        <w:tc>
          <w:tcPr>
            <w:tcW w:w="1986" w:type="dxa"/>
            <w:tcBorders>
              <w:top w:val="nil"/>
              <w:left w:val="nil"/>
              <w:bottom w:val="nil"/>
              <w:right w:val="nil"/>
            </w:tcBorders>
          </w:tcPr>
          <w:p w14:paraId="792C57F1" w14:textId="77777777" w:rsidR="005C73FE" w:rsidRDefault="005C73FE">
            <w:pPr>
              <w:keepNext/>
              <w:jc w:val="center"/>
            </w:pPr>
            <w:proofErr w:type="gramStart"/>
            <w:r>
              <w:t>Location :</w:t>
            </w:r>
            <w:proofErr w:type="gramEnd"/>
          </w:p>
        </w:tc>
        <w:tc>
          <w:tcPr>
            <w:tcW w:w="3260" w:type="dxa"/>
            <w:tcBorders>
              <w:top w:val="nil"/>
              <w:left w:val="nil"/>
              <w:bottom w:val="nil"/>
              <w:right w:val="nil"/>
            </w:tcBorders>
          </w:tcPr>
          <w:p w14:paraId="3536AF2A" w14:textId="77777777" w:rsidR="005C73FE" w:rsidRDefault="005C73FE">
            <w:pPr>
              <w:keepNext/>
            </w:pPr>
          </w:p>
        </w:tc>
        <w:tc>
          <w:tcPr>
            <w:tcW w:w="2268" w:type="dxa"/>
            <w:tcBorders>
              <w:top w:val="nil"/>
              <w:left w:val="nil"/>
              <w:bottom w:val="nil"/>
              <w:right w:val="nil"/>
            </w:tcBorders>
          </w:tcPr>
          <w:p w14:paraId="0DEAA66B" w14:textId="77777777" w:rsidR="005C73FE" w:rsidRDefault="005C73FE">
            <w:pPr>
              <w:keepNext/>
              <w:jc w:val="center"/>
            </w:pPr>
            <w:r>
              <w:t>Certificate No.</w:t>
            </w:r>
            <w:r w:rsidR="00C73A6B">
              <w:t>:</w:t>
            </w:r>
          </w:p>
        </w:tc>
        <w:tc>
          <w:tcPr>
            <w:tcW w:w="2551" w:type="dxa"/>
            <w:gridSpan w:val="2"/>
            <w:tcBorders>
              <w:top w:val="nil"/>
              <w:left w:val="nil"/>
              <w:bottom w:val="nil"/>
              <w:right w:val="nil"/>
            </w:tcBorders>
          </w:tcPr>
          <w:p w14:paraId="7DFF0745" w14:textId="77777777" w:rsidR="005C73FE" w:rsidRDefault="005C73FE">
            <w:pPr>
              <w:keepNext/>
            </w:pPr>
          </w:p>
        </w:tc>
      </w:tr>
      <w:tr w:rsidR="005C73FE" w14:paraId="48D97C1F" w14:textId="77777777">
        <w:trPr>
          <w:cantSplit/>
          <w:trHeight w:val="134"/>
        </w:trPr>
        <w:tc>
          <w:tcPr>
            <w:tcW w:w="1986" w:type="dxa"/>
            <w:tcBorders>
              <w:top w:val="nil"/>
              <w:left w:val="nil"/>
              <w:bottom w:val="nil"/>
              <w:right w:val="nil"/>
            </w:tcBorders>
          </w:tcPr>
          <w:p w14:paraId="59D76C4F" w14:textId="77777777" w:rsidR="005C73FE" w:rsidRDefault="005C73FE">
            <w:pPr>
              <w:keepNext/>
              <w:jc w:val="center"/>
            </w:pPr>
            <w:proofErr w:type="gramStart"/>
            <w:r>
              <w:t>Date :</w:t>
            </w:r>
            <w:proofErr w:type="gramEnd"/>
          </w:p>
        </w:tc>
        <w:tc>
          <w:tcPr>
            <w:tcW w:w="8079" w:type="dxa"/>
            <w:gridSpan w:val="4"/>
            <w:tcBorders>
              <w:top w:val="nil"/>
              <w:left w:val="nil"/>
              <w:bottom w:val="nil"/>
              <w:right w:val="nil"/>
            </w:tcBorders>
          </w:tcPr>
          <w:p w14:paraId="3862FEE5" w14:textId="77777777" w:rsidR="005C73FE" w:rsidRDefault="005C73FE">
            <w:pPr>
              <w:keepNext/>
            </w:pPr>
          </w:p>
        </w:tc>
      </w:tr>
      <w:tr w:rsidR="005C73FE" w14:paraId="505050D7" w14:textId="77777777">
        <w:trPr>
          <w:cantSplit/>
        </w:trPr>
        <w:tc>
          <w:tcPr>
            <w:tcW w:w="1986" w:type="dxa"/>
            <w:tcBorders>
              <w:top w:val="nil"/>
              <w:left w:val="nil"/>
              <w:bottom w:val="nil"/>
              <w:right w:val="nil"/>
            </w:tcBorders>
          </w:tcPr>
          <w:p w14:paraId="5A7B7E70" w14:textId="77777777" w:rsidR="005C73FE" w:rsidRDefault="005C73FE">
            <w:pPr>
              <w:keepNext/>
              <w:jc w:val="center"/>
            </w:pPr>
            <w:r>
              <w:t>To:</w:t>
            </w:r>
          </w:p>
        </w:tc>
        <w:tc>
          <w:tcPr>
            <w:tcW w:w="6042" w:type="dxa"/>
            <w:gridSpan w:val="3"/>
            <w:tcBorders>
              <w:top w:val="nil"/>
              <w:left w:val="nil"/>
              <w:bottom w:val="nil"/>
              <w:right w:val="nil"/>
            </w:tcBorders>
          </w:tcPr>
          <w:p w14:paraId="4EAE6BF9" w14:textId="77777777" w:rsidR="005C73FE" w:rsidRDefault="005C73FE">
            <w:pPr>
              <w:keepNext/>
            </w:pPr>
          </w:p>
        </w:tc>
        <w:tc>
          <w:tcPr>
            <w:tcW w:w="2037" w:type="dxa"/>
            <w:tcBorders>
              <w:top w:val="nil"/>
              <w:left w:val="nil"/>
              <w:bottom w:val="nil"/>
              <w:right w:val="nil"/>
            </w:tcBorders>
          </w:tcPr>
          <w:p w14:paraId="14710EC5" w14:textId="77777777" w:rsidR="005C73FE" w:rsidRDefault="005C73FE">
            <w:pPr>
              <w:keepNext/>
              <w:jc w:val="center"/>
            </w:pPr>
            <w:r>
              <w:t>(</w:t>
            </w:r>
            <w:r w:rsidR="005B2AE4">
              <w:t>NGESO</w:t>
            </w:r>
            <w:r>
              <w:t>)</w:t>
            </w:r>
          </w:p>
        </w:tc>
      </w:tr>
      <w:tr w:rsidR="005C73FE" w14:paraId="0FA6748A" w14:textId="77777777">
        <w:trPr>
          <w:cantSplit/>
        </w:trPr>
        <w:tc>
          <w:tcPr>
            <w:tcW w:w="1986" w:type="dxa"/>
            <w:tcBorders>
              <w:top w:val="nil"/>
              <w:left w:val="nil"/>
              <w:bottom w:val="nil"/>
              <w:right w:val="nil"/>
            </w:tcBorders>
          </w:tcPr>
          <w:p w14:paraId="343A2791" w14:textId="77777777" w:rsidR="005C73FE" w:rsidRDefault="005C73FE">
            <w:pPr>
              <w:keepNext/>
              <w:jc w:val="center"/>
            </w:pPr>
            <w:proofErr w:type="gramStart"/>
            <w:r>
              <w:t>From :</w:t>
            </w:r>
            <w:proofErr w:type="gramEnd"/>
          </w:p>
        </w:tc>
        <w:tc>
          <w:tcPr>
            <w:tcW w:w="6042" w:type="dxa"/>
            <w:gridSpan w:val="3"/>
            <w:tcBorders>
              <w:top w:val="nil"/>
              <w:left w:val="nil"/>
              <w:bottom w:val="nil"/>
              <w:right w:val="nil"/>
            </w:tcBorders>
          </w:tcPr>
          <w:p w14:paraId="360CA8E3" w14:textId="77777777" w:rsidR="005C73FE" w:rsidRDefault="000E2936">
            <w:pPr>
              <w:keepNext/>
            </w:pPr>
            <w:r>
              <w:t xml:space="preserve">                                                                   TO </w:t>
            </w:r>
            <w:r w:rsidR="00271D9A">
              <w:t>Company</w:t>
            </w:r>
            <w:r>
              <w:t>:</w:t>
            </w:r>
          </w:p>
        </w:tc>
        <w:tc>
          <w:tcPr>
            <w:tcW w:w="2037" w:type="dxa"/>
            <w:tcBorders>
              <w:top w:val="nil"/>
              <w:left w:val="nil"/>
              <w:bottom w:val="nil"/>
              <w:right w:val="nil"/>
            </w:tcBorders>
          </w:tcPr>
          <w:p w14:paraId="1EB7E3AF" w14:textId="77777777" w:rsidR="005C73FE" w:rsidRDefault="005C73FE">
            <w:pPr>
              <w:keepNext/>
              <w:jc w:val="center"/>
            </w:pPr>
          </w:p>
        </w:tc>
      </w:tr>
    </w:tbl>
    <w:p w14:paraId="7FD17BF0" w14:textId="4C2647F7" w:rsidR="005C73FE" w:rsidRDefault="00144C86">
      <w:pPr>
        <w:keepNext/>
      </w:pPr>
      <w:r>
        <w:rPr>
          <w:noProof/>
        </w:rPr>
        <mc:AlternateContent>
          <mc:Choice Requires="wps">
            <w:drawing>
              <wp:anchor distT="0" distB="0" distL="114300" distR="114300" simplePos="0" relativeHeight="251657728" behindDoc="0" locked="0" layoutInCell="0" allowOverlap="1" wp14:anchorId="1788DA99" wp14:editId="7DB2B713">
                <wp:simplePos x="0" y="0"/>
                <wp:positionH relativeFrom="column">
                  <wp:posOffset>651510</wp:posOffset>
                </wp:positionH>
                <wp:positionV relativeFrom="paragraph">
                  <wp:posOffset>56515</wp:posOffset>
                </wp:positionV>
                <wp:extent cx="5394960" cy="0"/>
                <wp:effectExtent l="0" t="0" r="0" b="0"/>
                <wp:wrapTopAndBottom/>
                <wp:docPr id="5"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ECF7823" id="Line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3pt,4.45pt" to="476.1pt,4.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" o:allowincell="f">
                <w10:wrap type="topAndBottom"/>
              </v:line>
            </w:pict>
          </mc:Fallback>
        </mc:AlternateContent>
      </w:r>
    </w:p>
    <w:p w14:paraId="228CB407" w14:textId="77777777" w:rsidR="005C73FE" w:rsidRDefault="005C73FE">
      <w:pPr>
        <w:keepNext/>
        <w:ind w:left="-426"/>
        <w:outlineLvl w:val="0"/>
      </w:pPr>
      <w:r>
        <w:rPr>
          <w:b/>
        </w:rPr>
        <w:t xml:space="preserve">PART 1:   NOTICE </w:t>
      </w:r>
    </w:p>
    <w:p w14:paraId="0AE3448B" w14:textId="77777777" w:rsidR="005C73FE" w:rsidRDefault="005C73FE">
      <w:pPr>
        <w:keepNext/>
        <w:ind w:left="-426"/>
        <w:outlineLvl w:val="0"/>
        <w:rPr>
          <w:b/>
        </w:rPr>
      </w:pPr>
      <w:r>
        <w:rPr>
          <w:b/>
        </w:rPr>
        <w:t xml:space="preserve">DRAFT / FINAL </w:t>
      </w:r>
      <w:r>
        <w:rPr>
          <w:rStyle w:val="FootnoteReference"/>
          <w:b/>
        </w:rPr>
        <w:footnoteReference w:id="1"/>
      </w:r>
      <w:r>
        <w:rPr>
          <w:b/>
        </w:rPr>
        <w:t xml:space="preserve"> proposed effective time and </w:t>
      </w:r>
      <w:proofErr w:type="gramStart"/>
      <w:r w:rsidR="00200A15">
        <w:rPr>
          <w:b/>
        </w:rPr>
        <w:t>date:</w:t>
      </w:r>
      <w:r>
        <w:rPr>
          <w:b/>
        </w:rPr>
        <w:t>-</w:t>
      </w:r>
      <w:proofErr w:type="gramEnd"/>
    </w:p>
    <w:p w14:paraId="4BC92D5C" w14:textId="77777777" w:rsidR="005C73FE" w:rsidRDefault="005C73FE" w:rsidP="00A5547F">
      <w:pPr>
        <w:keepNext/>
        <w:ind w:left="-426" w:right="-1417"/>
        <w:outlineLvl w:val="0"/>
      </w:pPr>
      <w:r>
        <w:t xml:space="preserve">*Revise table below in event of effective time/date change - for any changes to PART 3 re-issue certificate  </w:t>
      </w:r>
    </w:p>
    <w:tbl>
      <w:tblPr>
        <w:tblW w:w="0" w:type="auto"/>
        <w:tblInd w:w="-318" w:type="dxa"/>
        <w:tblLayout w:type="fixed"/>
        <w:tblLook w:val="0000" w:firstRow="0" w:lastRow="0" w:firstColumn="0" w:lastColumn="0" w:noHBand="0" w:noVBand="0"/>
      </w:tblPr>
      <w:tblGrid>
        <w:gridCol w:w="1560"/>
        <w:gridCol w:w="709"/>
        <w:gridCol w:w="1843"/>
        <w:gridCol w:w="850"/>
        <w:gridCol w:w="1843"/>
        <w:gridCol w:w="1418"/>
        <w:gridCol w:w="1842"/>
      </w:tblGrid>
      <w:tr w:rsidR="005C73FE" w14:paraId="64CE1ADF" w14:textId="77777777">
        <w:trPr>
          <w:cantSplit/>
        </w:trPr>
        <w:tc>
          <w:tcPr>
            <w:tcW w:w="1560" w:type="dxa"/>
          </w:tcPr>
          <w:p w14:paraId="7FDE0A58" w14:textId="77777777" w:rsidR="005C73FE" w:rsidRDefault="005C73FE">
            <w:pPr>
              <w:pStyle w:val="Header"/>
              <w:keepNext/>
              <w:tabs>
                <w:tab w:val="clear" w:pos="4153"/>
                <w:tab w:val="clear" w:pos="8306"/>
              </w:tabs>
            </w:pPr>
            <w:r>
              <w:t>Proposed</w:t>
            </w:r>
          </w:p>
        </w:tc>
        <w:tc>
          <w:tcPr>
            <w:tcW w:w="709" w:type="dxa"/>
          </w:tcPr>
          <w:p w14:paraId="043FCFB4" w14:textId="77777777" w:rsidR="005C73FE" w:rsidRDefault="005C73FE">
            <w:pPr>
              <w:pStyle w:val="Header"/>
              <w:keepNext/>
              <w:tabs>
                <w:tab w:val="clear" w:pos="4153"/>
                <w:tab w:val="clear" w:pos="8306"/>
              </w:tabs>
            </w:pPr>
            <w:r>
              <w:t>Date</w:t>
            </w:r>
          </w:p>
        </w:tc>
        <w:tc>
          <w:tcPr>
            <w:tcW w:w="1843" w:type="dxa"/>
          </w:tcPr>
          <w:p w14:paraId="1F0FD813" w14:textId="77777777" w:rsidR="005C73FE" w:rsidRDefault="005C73FE">
            <w:pPr>
              <w:pStyle w:val="Header"/>
              <w:keepNext/>
              <w:tabs>
                <w:tab w:val="clear" w:pos="4153"/>
                <w:tab w:val="clear" w:pos="8306"/>
              </w:tabs>
            </w:pPr>
          </w:p>
        </w:tc>
        <w:tc>
          <w:tcPr>
            <w:tcW w:w="850" w:type="dxa"/>
          </w:tcPr>
          <w:p w14:paraId="3DE126C5" w14:textId="77777777" w:rsidR="005C73FE" w:rsidRDefault="005C73FE">
            <w:pPr>
              <w:pStyle w:val="Header"/>
              <w:keepNext/>
            </w:pPr>
            <w:r>
              <w:t>Time</w:t>
            </w:r>
          </w:p>
        </w:tc>
        <w:tc>
          <w:tcPr>
            <w:tcW w:w="1843" w:type="dxa"/>
          </w:tcPr>
          <w:p w14:paraId="0199338E" w14:textId="77777777" w:rsidR="005C73FE" w:rsidRDefault="005C73FE">
            <w:pPr>
              <w:pStyle w:val="Header"/>
              <w:keepNext/>
            </w:pPr>
          </w:p>
        </w:tc>
        <w:tc>
          <w:tcPr>
            <w:tcW w:w="1418" w:type="dxa"/>
          </w:tcPr>
          <w:p w14:paraId="6D5B75D9" w14:textId="77777777" w:rsidR="005C73FE" w:rsidRDefault="005C73FE">
            <w:pPr>
              <w:pStyle w:val="Header"/>
              <w:keepNext/>
              <w:tabs>
                <w:tab w:val="clear" w:pos="4153"/>
                <w:tab w:val="clear" w:pos="8306"/>
              </w:tabs>
            </w:pPr>
          </w:p>
        </w:tc>
        <w:tc>
          <w:tcPr>
            <w:tcW w:w="1842" w:type="dxa"/>
          </w:tcPr>
          <w:p w14:paraId="68C4E690" w14:textId="77777777" w:rsidR="005C73FE" w:rsidRDefault="005C73FE">
            <w:pPr>
              <w:pStyle w:val="Header"/>
              <w:keepNext/>
              <w:tabs>
                <w:tab w:val="clear" w:pos="4153"/>
                <w:tab w:val="clear" w:pos="8306"/>
              </w:tabs>
            </w:pPr>
          </w:p>
        </w:tc>
      </w:tr>
      <w:tr w:rsidR="005C73FE" w14:paraId="07AE4A11" w14:textId="77777777">
        <w:trPr>
          <w:cantSplit/>
        </w:trPr>
        <w:tc>
          <w:tcPr>
            <w:tcW w:w="1560" w:type="dxa"/>
          </w:tcPr>
          <w:p w14:paraId="51E9C0D1" w14:textId="77777777" w:rsidR="005C73FE" w:rsidRDefault="005C73FE">
            <w:pPr>
              <w:pStyle w:val="Header"/>
              <w:keepNext/>
              <w:tabs>
                <w:tab w:val="clear" w:pos="4153"/>
                <w:tab w:val="clear" w:pos="8306"/>
              </w:tabs>
              <w:rPr>
                <w:color w:val="808080"/>
              </w:rPr>
            </w:pPr>
            <w:r>
              <w:rPr>
                <w:color w:val="808080"/>
              </w:rPr>
              <w:t>Revision 1*</w:t>
            </w:r>
          </w:p>
        </w:tc>
        <w:tc>
          <w:tcPr>
            <w:tcW w:w="709" w:type="dxa"/>
          </w:tcPr>
          <w:p w14:paraId="0F96E9AC" w14:textId="77777777" w:rsidR="005C73FE" w:rsidRDefault="005C73FE">
            <w:pPr>
              <w:pStyle w:val="Header"/>
              <w:keepNext/>
              <w:tabs>
                <w:tab w:val="clear" w:pos="4153"/>
                <w:tab w:val="clear" w:pos="8306"/>
              </w:tabs>
            </w:pPr>
            <w:r>
              <w:t>Date</w:t>
            </w:r>
          </w:p>
        </w:tc>
        <w:tc>
          <w:tcPr>
            <w:tcW w:w="1843" w:type="dxa"/>
          </w:tcPr>
          <w:p w14:paraId="2B8F137F" w14:textId="77777777" w:rsidR="005C73FE" w:rsidRDefault="005C73FE">
            <w:pPr>
              <w:pStyle w:val="Header"/>
              <w:keepNext/>
              <w:tabs>
                <w:tab w:val="clear" w:pos="4153"/>
                <w:tab w:val="clear" w:pos="8306"/>
              </w:tabs>
            </w:pPr>
          </w:p>
        </w:tc>
        <w:tc>
          <w:tcPr>
            <w:tcW w:w="850" w:type="dxa"/>
          </w:tcPr>
          <w:p w14:paraId="2AEBC8D4" w14:textId="77777777" w:rsidR="005C73FE" w:rsidRDefault="005C73FE">
            <w:pPr>
              <w:pStyle w:val="Header"/>
              <w:keepNext/>
            </w:pPr>
            <w:r>
              <w:t>Time</w:t>
            </w:r>
          </w:p>
        </w:tc>
        <w:tc>
          <w:tcPr>
            <w:tcW w:w="1843" w:type="dxa"/>
          </w:tcPr>
          <w:p w14:paraId="328430C0" w14:textId="77777777" w:rsidR="005C73FE" w:rsidRDefault="005C73FE">
            <w:pPr>
              <w:pStyle w:val="Header"/>
              <w:keepNext/>
            </w:pPr>
          </w:p>
        </w:tc>
        <w:tc>
          <w:tcPr>
            <w:tcW w:w="1418" w:type="dxa"/>
          </w:tcPr>
          <w:p w14:paraId="144F1762" w14:textId="77777777" w:rsidR="005C73FE" w:rsidRDefault="005C73FE">
            <w:pPr>
              <w:pStyle w:val="Header"/>
              <w:keepNext/>
              <w:tabs>
                <w:tab w:val="clear" w:pos="4153"/>
                <w:tab w:val="clear" w:pos="8306"/>
              </w:tabs>
            </w:pPr>
            <w:r>
              <w:t>Date revised</w:t>
            </w:r>
          </w:p>
        </w:tc>
        <w:tc>
          <w:tcPr>
            <w:tcW w:w="1842" w:type="dxa"/>
          </w:tcPr>
          <w:p w14:paraId="3940D814" w14:textId="77777777" w:rsidR="005C73FE" w:rsidRDefault="005C73FE">
            <w:pPr>
              <w:pStyle w:val="Header"/>
              <w:keepNext/>
              <w:tabs>
                <w:tab w:val="clear" w:pos="4153"/>
                <w:tab w:val="clear" w:pos="8306"/>
              </w:tabs>
            </w:pPr>
          </w:p>
        </w:tc>
      </w:tr>
      <w:tr w:rsidR="005C73FE" w14:paraId="5C612D69" w14:textId="77777777">
        <w:trPr>
          <w:cantSplit/>
        </w:trPr>
        <w:tc>
          <w:tcPr>
            <w:tcW w:w="1560" w:type="dxa"/>
          </w:tcPr>
          <w:p w14:paraId="445C16A3" w14:textId="77777777" w:rsidR="005C73FE" w:rsidRDefault="005C73FE">
            <w:pPr>
              <w:pStyle w:val="Header"/>
              <w:keepNext/>
              <w:tabs>
                <w:tab w:val="clear" w:pos="4153"/>
                <w:tab w:val="clear" w:pos="8306"/>
              </w:tabs>
              <w:rPr>
                <w:color w:val="808080"/>
              </w:rPr>
            </w:pPr>
            <w:r>
              <w:rPr>
                <w:color w:val="808080"/>
              </w:rPr>
              <w:t>Revision 2*</w:t>
            </w:r>
          </w:p>
        </w:tc>
        <w:tc>
          <w:tcPr>
            <w:tcW w:w="709" w:type="dxa"/>
          </w:tcPr>
          <w:p w14:paraId="1BDD485A" w14:textId="77777777" w:rsidR="005C73FE" w:rsidRDefault="005C73FE">
            <w:pPr>
              <w:pStyle w:val="Header"/>
              <w:keepNext/>
              <w:tabs>
                <w:tab w:val="clear" w:pos="4153"/>
                <w:tab w:val="clear" w:pos="8306"/>
              </w:tabs>
            </w:pPr>
            <w:r>
              <w:t>Date</w:t>
            </w:r>
          </w:p>
        </w:tc>
        <w:tc>
          <w:tcPr>
            <w:tcW w:w="1843" w:type="dxa"/>
          </w:tcPr>
          <w:p w14:paraId="132D7612" w14:textId="77777777" w:rsidR="005C73FE" w:rsidRDefault="005C73FE">
            <w:pPr>
              <w:pStyle w:val="Header"/>
              <w:keepNext/>
              <w:tabs>
                <w:tab w:val="clear" w:pos="4153"/>
                <w:tab w:val="clear" w:pos="8306"/>
              </w:tabs>
            </w:pPr>
          </w:p>
        </w:tc>
        <w:tc>
          <w:tcPr>
            <w:tcW w:w="850" w:type="dxa"/>
          </w:tcPr>
          <w:p w14:paraId="52174E0E" w14:textId="77777777" w:rsidR="005C73FE" w:rsidRDefault="005C73FE">
            <w:pPr>
              <w:pStyle w:val="Header"/>
              <w:keepNext/>
            </w:pPr>
            <w:r>
              <w:t>Time</w:t>
            </w:r>
          </w:p>
        </w:tc>
        <w:tc>
          <w:tcPr>
            <w:tcW w:w="1843" w:type="dxa"/>
          </w:tcPr>
          <w:p w14:paraId="631A4DCB" w14:textId="77777777" w:rsidR="005C73FE" w:rsidRDefault="005C73FE">
            <w:pPr>
              <w:pStyle w:val="Header"/>
              <w:keepNext/>
            </w:pPr>
          </w:p>
        </w:tc>
        <w:tc>
          <w:tcPr>
            <w:tcW w:w="1418" w:type="dxa"/>
          </w:tcPr>
          <w:p w14:paraId="0327555E" w14:textId="77777777" w:rsidR="005C73FE" w:rsidRDefault="005C73FE">
            <w:pPr>
              <w:pStyle w:val="Header"/>
              <w:keepNext/>
              <w:tabs>
                <w:tab w:val="clear" w:pos="4153"/>
                <w:tab w:val="clear" w:pos="8306"/>
              </w:tabs>
            </w:pPr>
            <w:r>
              <w:t>Date revised</w:t>
            </w:r>
          </w:p>
        </w:tc>
        <w:tc>
          <w:tcPr>
            <w:tcW w:w="1842" w:type="dxa"/>
          </w:tcPr>
          <w:p w14:paraId="1702AADA" w14:textId="77777777" w:rsidR="005C73FE" w:rsidRDefault="005C73FE">
            <w:pPr>
              <w:pStyle w:val="Header"/>
              <w:keepNext/>
              <w:tabs>
                <w:tab w:val="clear" w:pos="4153"/>
                <w:tab w:val="clear" w:pos="8306"/>
              </w:tabs>
            </w:pPr>
          </w:p>
        </w:tc>
      </w:tr>
      <w:tr w:rsidR="005C73FE" w14:paraId="5BFA699E" w14:textId="77777777">
        <w:trPr>
          <w:cantSplit/>
        </w:trPr>
        <w:tc>
          <w:tcPr>
            <w:tcW w:w="1560" w:type="dxa"/>
          </w:tcPr>
          <w:p w14:paraId="1717F92D" w14:textId="77777777" w:rsidR="005C73FE" w:rsidRDefault="005C73FE">
            <w:pPr>
              <w:pStyle w:val="Header"/>
              <w:keepNext/>
              <w:tabs>
                <w:tab w:val="clear" w:pos="4153"/>
                <w:tab w:val="clear" w:pos="8306"/>
              </w:tabs>
              <w:rPr>
                <w:color w:val="808080"/>
              </w:rPr>
            </w:pPr>
            <w:r>
              <w:rPr>
                <w:color w:val="808080"/>
              </w:rPr>
              <w:t>Revision 3*</w:t>
            </w:r>
          </w:p>
        </w:tc>
        <w:tc>
          <w:tcPr>
            <w:tcW w:w="709" w:type="dxa"/>
          </w:tcPr>
          <w:p w14:paraId="0DBEF9A2" w14:textId="77777777" w:rsidR="005C73FE" w:rsidRDefault="005C73FE">
            <w:pPr>
              <w:pStyle w:val="Header"/>
              <w:keepNext/>
              <w:tabs>
                <w:tab w:val="clear" w:pos="4153"/>
                <w:tab w:val="clear" w:pos="8306"/>
              </w:tabs>
            </w:pPr>
            <w:r>
              <w:t>Date</w:t>
            </w:r>
          </w:p>
        </w:tc>
        <w:tc>
          <w:tcPr>
            <w:tcW w:w="1843" w:type="dxa"/>
          </w:tcPr>
          <w:p w14:paraId="727B7DDC" w14:textId="77777777" w:rsidR="005C73FE" w:rsidRDefault="005C73FE">
            <w:pPr>
              <w:pStyle w:val="Header"/>
              <w:keepNext/>
              <w:tabs>
                <w:tab w:val="clear" w:pos="4153"/>
                <w:tab w:val="clear" w:pos="8306"/>
              </w:tabs>
            </w:pPr>
          </w:p>
        </w:tc>
        <w:tc>
          <w:tcPr>
            <w:tcW w:w="850" w:type="dxa"/>
          </w:tcPr>
          <w:p w14:paraId="0698621A" w14:textId="77777777" w:rsidR="005C73FE" w:rsidRDefault="005C73FE">
            <w:pPr>
              <w:pStyle w:val="Header"/>
              <w:keepNext/>
              <w:tabs>
                <w:tab w:val="clear" w:pos="4153"/>
                <w:tab w:val="clear" w:pos="8306"/>
              </w:tabs>
            </w:pPr>
            <w:r>
              <w:t>Time</w:t>
            </w:r>
          </w:p>
        </w:tc>
        <w:tc>
          <w:tcPr>
            <w:tcW w:w="1843" w:type="dxa"/>
          </w:tcPr>
          <w:p w14:paraId="1EF8389E" w14:textId="77777777" w:rsidR="005C73FE" w:rsidRDefault="005C73FE">
            <w:pPr>
              <w:pStyle w:val="Header"/>
              <w:keepNext/>
              <w:tabs>
                <w:tab w:val="clear" w:pos="4153"/>
                <w:tab w:val="clear" w:pos="8306"/>
              </w:tabs>
            </w:pPr>
          </w:p>
        </w:tc>
        <w:tc>
          <w:tcPr>
            <w:tcW w:w="1418" w:type="dxa"/>
          </w:tcPr>
          <w:p w14:paraId="33A0CF94" w14:textId="77777777" w:rsidR="005C73FE" w:rsidRDefault="005C73FE">
            <w:pPr>
              <w:pStyle w:val="Header"/>
              <w:keepNext/>
              <w:tabs>
                <w:tab w:val="clear" w:pos="4153"/>
                <w:tab w:val="clear" w:pos="8306"/>
              </w:tabs>
            </w:pPr>
            <w:r>
              <w:t>Date revised</w:t>
            </w:r>
          </w:p>
        </w:tc>
        <w:tc>
          <w:tcPr>
            <w:tcW w:w="1842" w:type="dxa"/>
          </w:tcPr>
          <w:p w14:paraId="3B4833DD" w14:textId="77777777" w:rsidR="005C73FE" w:rsidRDefault="005C73FE">
            <w:pPr>
              <w:pStyle w:val="Header"/>
              <w:keepNext/>
              <w:tabs>
                <w:tab w:val="clear" w:pos="4153"/>
                <w:tab w:val="clear" w:pos="8306"/>
              </w:tabs>
            </w:pPr>
          </w:p>
        </w:tc>
      </w:tr>
    </w:tbl>
    <w:p w14:paraId="30B2C56A" w14:textId="77777777" w:rsidR="005C73FE" w:rsidRDefault="005C73FE">
      <w:pPr>
        <w:pStyle w:val="Header"/>
        <w:keepNext/>
        <w:tabs>
          <w:tab w:val="clear" w:pos="4153"/>
          <w:tab w:val="clear" w:pos="8306"/>
        </w:tabs>
        <w:ind w:left="-426"/>
      </w:pPr>
      <w:r>
        <w:t>(For more than 3 changes issue a new copy of this certificate retaining all other data unchanged.)</w:t>
      </w:r>
    </w:p>
    <w:p w14:paraId="554C4661" w14:textId="77777777" w:rsidR="005C73FE" w:rsidRDefault="005C73FE">
      <w:pPr>
        <w:keepNext/>
        <w:ind w:left="-426"/>
      </w:pPr>
      <w:r>
        <w:t xml:space="preserve">Tick below where </w:t>
      </w:r>
      <w:r w:rsidRPr="00A5547F">
        <w:rPr>
          <w:b/>
        </w:rPr>
        <w:t>applicable</w:t>
      </w:r>
      <w:r>
        <w:t>.</w:t>
      </w:r>
    </w:p>
    <w:p w14:paraId="6A34CD07" w14:textId="77777777" w:rsidR="005C73FE" w:rsidRDefault="005C73FE">
      <w:pPr>
        <w:keepNext/>
        <w:ind w:left="-426" w:right="-850"/>
        <w:jc w:val="both"/>
      </w:pPr>
      <w:r>
        <w:rPr>
          <w:sz w:val="24"/>
        </w:rPr>
        <w:sym w:font="Symbol" w:char="F0A0"/>
      </w:r>
      <w:r>
        <w:tab/>
        <w:t xml:space="preserve">The Plant and Apparatus scheduled in PART 3A will be removed from the </w:t>
      </w:r>
      <w:r w:rsidR="003C1F87">
        <w:t>National Electricity Transmission System</w:t>
      </w:r>
      <w:r>
        <w:t>.</w:t>
      </w:r>
    </w:p>
    <w:p w14:paraId="06AA84ED" w14:textId="77777777" w:rsidR="005C73FE" w:rsidRDefault="005C73FE">
      <w:pPr>
        <w:keepNext/>
        <w:ind w:hanging="426"/>
        <w:jc w:val="both"/>
      </w:pPr>
      <w:r>
        <w:rPr>
          <w:sz w:val="24"/>
        </w:rPr>
        <w:sym w:font="Symbol" w:char="F0A0"/>
      </w:r>
      <w:r>
        <w:tab/>
        <w:t xml:space="preserve">The Plant and Apparatus scheduled in PART 3B is subject to a circuit name/nomenclature change. </w:t>
      </w:r>
    </w:p>
    <w:p w14:paraId="56BA237B" w14:textId="77777777" w:rsidR="005C73FE" w:rsidRDefault="005C73FE">
      <w:pPr>
        <w:keepNext/>
        <w:tabs>
          <w:tab w:val="left" w:pos="-864"/>
          <w:tab w:val="left" w:pos="-234"/>
          <w:tab w:val="left" w:pos="284"/>
          <w:tab w:val="left" w:pos="1296"/>
          <w:tab w:val="left" w:pos="1746"/>
          <w:tab w:val="left" w:pos="2826"/>
        </w:tabs>
        <w:ind w:right="-47" w:hanging="426"/>
        <w:jc w:val="both"/>
        <w:rPr>
          <w:b/>
        </w:rPr>
      </w:pPr>
      <w:r>
        <w:rPr>
          <w:sz w:val="24"/>
        </w:rPr>
        <w:sym w:font="Symbol" w:char="F0A0"/>
      </w:r>
      <w:r>
        <w:tab/>
      </w:r>
      <w:r>
        <w:tab/>
        <w:t xml:space="preserve">The Plant and Apparatus scheduled in PART 3C will be declared as part of the </w:t>
      </w:r>
      <w:r w:rsidR="003C1F87">
        <w:t>National Electricity Transmission System</w:t>
      </w:r>
      <w:r>
        <w:rPr>
          <w:b/>
        </w:rPr>
        <w:t xml:space="preserve"> </w:t>
      </w:r>
      <w:r>
        <w:t xml:space="preserve">but is NOT made available for configuration by </w:t>
      </w:r>
      <w:r w:rsidR="005B2AE4">
        <w:t>NGESO</w:t>
      </w:r>
      <w:r>
        <w:t>.</w:t>
      </w:r>
      <w:r>
        <w:rPr>
          <w:b/>
        </w:rPr>
        <w:t xml:space="preserve"> </w:t>
      </w:r>
    </w:p>
    <w:tbl>
      <w:tblPr>
        <w:tblW w:w="7513"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13"/>
      </w:tblGrid>
      <w:tr w:rsidR="005C73FE" w14:paraId="3C249E1A" w14:textId="77777777" w:rsidTr="003F73E4">
        <w:trPr>
          <w:cantSplit/>
        </w:trPr>
        <w:tc>
          <w:tcPr>
            <w:tcW w:w="7513" w:type="dxa"/>
          </w:tcPr>
          <w:p w14:paraId="3DF0060B" w14:textId="77777777" w:rsidR="005C73FE" w:rsidRDefault="005C73FE">
            <w:pPr>
              <w:keepNext/>
              <w:ind w:left="-426"/>
              <w:jc w:val="center"/>
              <w:rPr>
                <w:b/>
              </w:rPr>
            </w:pPr>
            <w:r>
              <w:rPr>
                <w:b/>
              </w:rPr>
              <w:t>Please return comments on a DRAFT certificate within 1</w:t>
            </w:r>
            <w:r w:rsidR="003F73E4">
              <w:rPr>
                <w:b/>
              </w:rPr>
              <w:t>0 working</w:t>
            </w:r>
            <w:r>
              <w:rPr>
                <w:b/>
              </w:rPr>
              <w:t xml:space="preserve"> days of receipt</w:t>
            </w:r>
          </w:p>
        </w:tc>
      </w:tr>
    </w:tbl>
    <w:p w14:paraId="63D21792" w14:textId="17C751B7" w:rsidR="005C73FE" w:rsidRDefault="00144C86">
      <w:pPr>
        <w:keepNext/>
        <w:ind w:left="-426"/>
      </w:pPr>
      <w:r>
        <w:rPr>
          <w:noProof/>
        </w:rPr>
        <mc:AlternateContent>
          <mc:Choice Requires="wps">
            <w:drawing>
              <wp:anchor distT="0" distB="0" distL="114300" distR="114300" simplePos="0" relativeHeight="251658752" behindDoc="0" locked="0" layoutInCell="0" allowOverlap="1" wp14:anchorId="7836D394" wp14:editId="4FC01A8C">
                <wp:simplePos x="0" y="0"/>
                <wp:positionH relativeFrom="column">
                  <wp:posOffset>11430</wp:posOffset>
                </wp:positionH>
                <wp:positionV relativeFrom="paragraph">
                  <wp:posOffset>49530</wp:posOffset>
                </wp:positionV>
                <wp:extent cx="5394960" cy="0"/>
                <wp:effectExtent l="0" t="0" r="0" b="0"/>
                <wp:wrapTopAndBottom/>
                <wp:docPr id="4"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49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80D230" id="Line 4"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9pt,3.9pt" to="425.7pt,3.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K/hIEgIAACg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" o:allowincell="f">
                <w10:wrap type="topAndBottom"/>
              </v:line>
            </w:pict>
          </mc:Fallback>
        </mc:AlternateContent>
      </w:r>
    </w:p>
    <w:p w14:paraId="0DDF2ADD" w14:textId="77777777" w:rsidR="005C73FE" w:rsidRDefault="005C73FE">
      <w:pPr>
        <w:keepNext/>
        <w:keepLines/>
        <w:ind w:left="-426"/>
        <w:rPr>
          <w:b/>
        </w:rPr>
      </w:pPr>
      <w:r>
        <w:rPr>
          <w:b/>
        </w:rPr>
        <w:t>PART 2: DECLARATION</w:t>
      </w:r>
    </w:p>
    <w:p w14:paraId="457C0633" w14:textId="77777777" w:rsidR="005C73FE" w:rsidRDefault="005C73FE">
      <w:pPr>
        <w:keepNext/>
        <w:keepLines/>
        <w:ind w:left="-426"/>
        <w:outlineLvl w:val="0"/>
      </w:pPr>
      <w:r>
        <w:t xml:space="preserve">The following H.V. System changes have now taken </w:t>
      </w:r>
      <w:r w:rsidR="00200A15">
        <w:t>effect:</w:t>
      </w:r>
    </w:p>
    <w:p w14:paraId="4206A8EB" w14:textId="77777777" w:rsidR="005C73FE" w:rsidRDefault="005C73FE">
      <w:pPr>
        <w:keepNext/>
        <w:keepLines/>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right" w:leader="dot" w:pos="8947"/>
        </w:tabs>
        <w:ind w:left="-426" w:right="567"/>
        <w:rPr>
          <w:b/>
        </w:rPr>
      </w:pPr>
      <w:r>
        <w:t xml:space="preserve">(Mark sections applicable </w:t>
      </w:r>
      <w:r w:rsidR="00200A15">
        <w:t>below)</w:t>
      </w:r>
    </w:p>
    <w:p w14:paraId="148B29C6" w14:textId="77777777" w:rsidR="005C73FE" w:rsidRDefault="005C73FE">
      <w:pPr>
        <w:keepNext/>
        <w:keepLines/>
        <w:tabs>
          <w:tab w:val="left" w:pos="-1142"/>
          <w:tab w:val="left" w:pos="-720"/>
          <w:tab w:val="left" w:pos="0"/>
          <w:tab w:val="left" w:pos="284"/>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hanging="426"/>
        <w:jc w:val="both"/>
      </w:pPr>
      <w:r>
        <w:rPr>
          <w:sz w:val="24"/>
        </w:rPr>
        <w:sym w:font="Symbol" w:char="F0A0"/>
      </w:r>
      <w:r>
        <w:tab/>
        <w:t xml:space="preserve">The Plant and Apparatus scheduled in Part 3A has been removed from the </w:t>
      </w:r>
      <w:r w:rsidR="003C1F87">
        <w:t>National Electricity Transmission System</w:t>
      </w:r>
      <w:r>
        <w:t xml:space="preserve"> and a Decommissioning Report to this effect will be issued.</w:t>
      </w:r>
    </w:p>
    <w:p w14:paraId="39CE41B5" w14:textId="77777777" w:rsidR="005C73FE" w:rsidRDefault="005C73FE">
      <w:pPr>
        <w:keepNext/>
        <w:keepLines/>
        <w:tabs>
          <w:tab w:val="left" w:pos="-1142"/>
          <w:tab w:val="left" w:pos="-720"/>
          <w:tab w:val="left" w:pos="0"/>
          <w:tab w:val="left" w:pos="284"/>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left="-426"/>
        <w:jc w:val="both"/>
      </w:pPr>
      <w:r>
        <w:rPr>
          <w:sz w:val="24"/>
        </w:rPr>
        <w:sym w:font="Symbol" w:char="F0A0"/>
      </w:r>
      <w:r>
        <w:tab/>
        <w:t xml:space="preserve">The change scheduled in Part 3B has become effective. </w:t>
      </w:r>
    </w:p>
    <w:p w14:paraId="38BBA01C" w14:textId="77777777" w:rsidR="005C73FE" w:rsidRDefault="005C73FE">
      <w:pPr>
        <w:keepNext/>
        <w:keepLines/>
        <w:tabs>
          <w:tab w:val="left" w:pos="-1142"/>
          <w:tab w:val="left" w:pos="-720"/>
          <w:tab w:val="left" w:pos="0"/>
          <w:tab w:val="left" w:pos="284"/>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ind w:hanging="426"/>
        <w:jc w:val="both"/>
      </w:pPr>
      <w:r>
        <w:rPr>
          <w:sz w:val="24"/>
        </w:rPr>
        <w:sym w:font="Symbol" w:char="F0A0"/>
      </w:r>
      <w:r>
        <w:tab/>
        <w:t xml:space="preserve">The Plant and Apparatus scheduled in Part 3C is declared as part of the </w:t>
      </w:r>
      <w:r w:rsidR="003C1F87">
        <w:t>National Electricity Transmission System</w:t>
      </w:r>
      <w:r>
        <w:t xml:space="preserve"> but is NOT made available for operational service or configuration by </w:t>
      </w:r>
      <w:r w:rsidR="005B2AE4">
        <w:t>NGESO</w:t>
      </w:r>
      <w:r>
        <w:t xml:space="preserve">.  </w:t>
      </w:r>
    </w:p>
    <w:tbl>
      <w:tblPr>
        <w:tblW w:w="0" w:type="auto"/>
        <w:tblInd w:w="-318" w:type="dxa"/>
        <w:tblLayout w:type="fixed"/>
        <w:tblLook w:val="0000" w:firstRow="0" w:lastRow="0" w:firstColumn="0" w:lastColumn="0" w:noHBand="0" w:noVBand="0"/>
      </w:tblPr>
      <w:tblGrid>
        <w:gridCol w:w="1986"/>
        <w:gridCol w:w="3543"/>
        <w:gridCol w:w="851"/>
        <w:gridCol w:w="1134"/>
        <w:gridCol w:w="850"/>
        <w:gridCol w:w="1194"/>
      </w:tblGrid>
      <w:tr w:rsidR="005C73FE" w14:paraId="4593391C" w14:textId="77777777">
        <w:trPr>
          <w:trHeight w:hRule="exact" w:val="600"/>
        </w:trPr>
        <w:tc>
          <w:tcPr>
            <w:tcW w:w="1986" w:type="dxa"/>
            <w:vAlign w:val="bottom"/>
          </w:tcPr>
          <w:p w14:paraId="10FA2678" w14:textId="77777777" w:rsidR="005C73FE" w:rsidRDefault="005C73FE">
            <w:pPr>
              <w:keepNext/>
              <w:keepLines/>
            </w:pPr>
            <w:r>
              <w:t>Issued by:</w:t>
            </w:r>
          </w:p>
        </w:tc>
        <w:tc>
          <w:tcPr>
            <w:tcW w:w="3543" w:type="dxa"/>
            <w:tcBorders>
              <w:bottom w:val="single" w:sz="4" w:space="0" w:color="auto"/>
            </w:tcBorders>
            <w:vAlign w:val="bottom"/>
          </w:tcPr>
          <w:p w14:paraId="67A28A54" w14:textId="77777777" w:rsidR="005C73FE" w:rsidRDefault="005C73FE">
            <w:pPr>
              <w:keepNext/>
              <w:keepLines/>
            </w:pPr>
          </w:p>
        </w:tc>
        <w:tc>
          <w:tcPr>
            <w:tcW w:w="851" w:type="dxa"/>
            <w:vAlign w:val="bottom"/>
          </w:tcPr>
          <w:p w14:paraId="61A1B652" w14:textId="77777777" w:rsidR="005C73FE" w:rsidRDefault="005C73FE">
            <w:pPr>
              <w:keepNext/>
              <w:keepLines/>
              <w:jc w:val="center"/>
            </w:pPr>
            <w:r>
              <w:t>Date:</w:t>
            </w:r>
          </w:p>
        </w:tc>
        <w:tc>
          <w:tcPr>
            <w:tcW w:w="1134" w:type="dxa"/>
            <w:tcBorders>
              <w:bottom w:val="single" w:sz="4" w:space="0" w:color="auto"/>
            </w:tcBorders>
            <w:vAlign w:val="bottom"/>
          </w:tcPr>
          <w:p w14:paraId="13DC40A8" w14:textId="77777777" w:rsidR="005C73FE" w:rsidRDefault="005C73FE">
            <w:pPr>
              <w:keepNext/>
              <w:keepLines/>
            </w:pPr>
          </w:p>
        </w:tc>
        <w:tc>
          <w:tcPr>
            <w:tcW w:w="850" w:type="dxa"/>
            <w:vAlign w:val="bottom"/>
          </w:tcPr>
          <w:p w14:paraId="03A930D8" w14:textId="77777777" w:rsidR="005C73FE" w:rsidRDefault="005C73FE">
            <w:pPr>
              <w:keepNext/>
              <w:keepLines/>
              <w:jc w:val="center"/>
            </w:pPr>
            <w:r>
              <w:t>Time:</w:t>
            </w:r>
          </w:p>
        </w:tc>
        <w:tc>
          <w:tcPr>
            <w:tcW w:w="1194" w:type="dxa"/>
            <w:tcBorders>
              <w:bottom w:val="single" w:sz="4" w:space="0" w:color="auto"/>
            </w:tcBorders>
            <w:vAlign w:val="bottom"/>
          </w:tcPr>
          <w:p w14:paraId="0CC390B5" w14:textId="77777777" w:rsidR="005C73FE" w:rsidRDefault="005C73FE">
            <w:pPr>
              <w:keepNext/>
              <w:keepLines/>
            </w:pPr>
          </w:p>
        </w:tc>
      </w:tr>
      <w:tr w:rsidR="005C73FE" w14:paraId="03C6D180" w14:textId="77777777">
        <w:tc>
          <w:tcPr>
            <w:tcW w:w="1986" w:type="dxa"/>
            <w:vAlign w:val="bottom"/>
          </w:tcPr>
          <w:p w14:paraId="3C02BA58" w14:textId="77777777" w:rsidR="00C73A6B" w:rsidRDefault="00C73A6B">
            <w:pPr>
              <w:keepNext/>
              <w:keepLines/>
            </w:pPr>
          </w:p>
          <w:p w14:paraId="4FB38D45" w14:textId="77777777" w:rsidR="005C73FE" w:rsidRDefault="000E2936">
            <w:pPr>
              <w:keepNext/>
              <w:keepLines/>
            </w:pPr>
            <w:r>
              <w:t xml:space="preserve">TO </w:t>
            </w:r>
            <w:proofErr w:type="gramStart"/>
            <w:r w:rsidR="00271D9A">
              <w:t>Company</w:t>
            </w:r>
            <w:r>
              <w:t xml:space="preserve"> :</w:t>
            </w:r>
            <w:proofErr w:type="gramEnd"/>
          </w:p>
        </w:tc>
        <w:tc>
          <w:tcPr>
            <w:tcW w:w="3543" w:type="dxa"/>
            <w:vAlign w:val="bottom"/>
          </w:tcPr>
          <w:p w14:paraId="363F7EF6" w14:textId="77777777" w:rsidR="005C73FE" w:rsidRDefault="005C73FE">
            <w:pPr>
              <w:keepNext/>
              <w:keepLines/>
            </w:pPr>
          </w:p>
        </w:tc>
        <w:tc>
          <w:tcPr>
            <w:tcW w:w="851" w:type="dxa"/>
            <w:vAlign w:val="bottom"/>
          </w:tcPr>
          <w:p w14:paraId="3CF6769D" w14:textId="77777777" w:rsidR="005C73FE" w:rsidRDefault="005C73FE">
            <w:pPr>
              <w:keepNext/>
              <w:keepLines/>
              <w:jc w:val="center"/>
            </w:pPr>
          </w:p>
        </w:tc>
        <w:tc>
          <w:tcPr>
            <w:tcW w:w="1134" w:type="dxa"/>
            <w:vAlign w:val="bottom"/>
          </w:tcPr>
          <w:p w14:paraId="5631374E" w14:textId="77777777" w:rsidR="005C73FE" w:rsidRDefault="005C73FE">
            <w:pPr>
              <w:keepNext/>
              <w:keepLines/>
            </w:pPr>
          </w:p>
        </w:tc>
        <w:tc>
          <w:tcPr>
            <w:tcW w:w="850" w:type="dxa"/>
            <w:vAlign w:val="bottom"/>
          </w:tcPr>
          <w:p w14:paraId="3923961C" w14:textId="77777777" w:rsidR="005C73FE" w:rsidRDefault="005C73FE">
            <w:pPr>
              <w:keepNext/>
              <w:keepLines/>
              <w:jc w:val="center"/>
            </w:pPr>
          </w:p>
        </w:tc>
        <w:tc>
          <w:tcPr>
            <w:tcW w:w="1194" w:type="dxa"/>
            <w:vAlign w:val="bottom"/>
          </w:tcPr>
          <w:p w14:paraId="254283CB" w14:textId="77777777" w:rsidR="005C73FE" w:rsidRDefault="005C73FE">
            <w:pPr>
              <w:keepNext/>
              <w:keepLines/>
            </w:pPr>
          </w:p>
        </w:tc>
      </w:tr>
      <w:tr w:rsidR="005C73FE" w14:paraId="79E36E9B" w14:textId="77777777">
        <w:trPr>
          <w:trHeight w:hRule="exact" w:val="600"/>
        </w:trPr>
        <w:tc>
          <w:tcPr>
            <w:tcW w:w="1986" w:type="dxa"/>
            <w:vAlign w:val="bottom"/>
          </w:tcPr>
          <w:p w14:paraId="7D5FCB4D" w14:textId="77777777" w:rsidR="005C73FE" w:rsidRDefault="005C73FE">
            <w:pPr>
              <w:keepNext/>
              <w:keepLines/>
            </w:pPr>
            <w:r>
              <w:t>Acknowledged:</w:t>
            </w:r>
          </w:p>
        </w:tc>
        <w:tc>
          <w:tcPr>
            <w:tcW w:w="3543" w:type="dxa"/>
            <w:tcBorders>
              <w:bottom w:val="single" w:sz="4" w:space="0" w:color="auto"/>
            </w:tcBorders>
            <w:vAlign w:val="bottom"/>
          </w:tcPr>
          <w:p w14:paraId="5F0744D4" w14:textId="77777777" w:rsidR="005C73FE" w:rsidRDefault="005C73FE">
            <w:pPr>
              <w:keepNext/>
              <w:keepLines/>
            </w:pPr>
          </w:p>
        </w:tc>
        <w:tc>
          <w:tcPr>
            <w:tcW w:w="851" w:type="dxa"/>
            <w:vAlign w:val="bottom"/>
          </w:tcPr>
          <w:p w14:paraId="34E85C99" w14:textId="77777777" w:rsidR="005C73FE" w:rsidRDefault="005C73FE">
            <w:pPr>
              <w:keepNext/>
              <w:keepLines/>
              <w:jc w:val="center"/>
            </w:pPr>
            <w:r>
              <w:t>Date:</w:t>
            </w:r>
          </w:p>
        </w:tc>
        <w:tc>
          <w:tcPr>
            <w:tcW w:w="1134" w:type="dxa"/>
            <w:tcBorders>
              <w:bottom w:val="single" w:sz="4" w:space="0" w:color="auto"/>
            </w:tcBorders>
            <w:vAlign w:val="bottom"/>
          </w:tcPr>
          <w:p w14:paraId="51351C6B" w14:textId="77777777" w:rsidR="005C73FE" w:rsidRDefault="005C73FE">
            <w:pPr>
              <w:keepNext/>
              <w:keepLines/>
            </w:pPr>
          </w:p>
        </w:tc>
        <w:tc>
          <w:tcPr>
            <w:tcW w:w="850" w:type="dxa"/>
            <w:vAlign w:val="bottom"/>
          </w:tcPr>
          <w:p w14:paraId="7D900F9B" w14:textId="77777777" w:rsidR="005C73FE" w:rsidRDefault="005C73FE">
            <w:pPr>
              <w:keepNext/>
              <w:keepLines/>
              <w:jc w:val="center"/>
            </w:pPr>
            <w:r>
              <w:t>Time:</w:t>
            </w:r>
          </w:p>
        </w:tc>
        <w:tc>
          <w:tcPr>
            <w:tcW w:w="1194" w:type="dxa"/>
            <w:tcBorders>
              <w:bottom w:val="single" w:sz="4" w:space="0" w:color="auto"/>
            </w:tcBorders>
            <w:vAlign w:val="bottom"/>
          </w:tcPr>
          <w:p w14:paraId="1AB3AC3D" w14:textId="77777777" w:rsidR="005C73FE" w:rsidRDefault="005C73FE">
            <w:pPr>
              <w:keepNext/>
              <w:keepLines/>
            </w:pPr>
          </w:p>
        </w:tc>
      </w:tr>
      <w:tr w:rsidR="005C73FE" w14:paraId="0BBD08E9" w14:textId="77777777">
        <w:tc>
          <w:tcPr>
            <w:tcW w:w="1986" w:type="dxa"/>
            <w:vAlign w:val="bottom"/>
          </w:tcPr>
          <w:p w14:paraId="25173755" w14:textId="77777777" w:rsidR="005C73FE" w:rsidRDefault="005C73FE">
            <w:pPr>
              <w:keepNext/>
              <w:keepLines/>
            </w:pPr>
          </w:p>
        </w:tc>
        <w:tc>
          <w:tcPr>
            <w:tcW w:w="3543" w:type="dxa"/>
            <w:vAlign w:val="bottom"/>
          </w:tcPr>
          <w:p w14:paraId="06B277A6" w14:textId="77777777" w:rsidR="005C73FE" w:rsidRDefault="005C73FE">
            <w:pPr>
              <w:keepNext/>
              <w:keepLines/>
            </w:pPr>
            <w:r>
              <w:t>(</w:t>
            </w:r>
            <w:r w:rsidR="005B2AE4">
              <w:t>NGESO</w:t>
            </w:r>
            <w:r>
              <w:t xml:space="preserve">) </w:t>
            </w:r>
          </w:p>
        </w:tc>
        <w:tc>
          <w:tcPr>
            <w:tcW w:w="851" w:type="dxa"/>
            <w:vAlign w:val="bottom"/>
          </w:tcPr>
          <w:p w14:paraId="07A4BE86" w14:textId="77777777" w:rsidR="005C73FE" w:rsidRDefault="005C73FE">
            <w:pPr>
              <w:keepNext/>
              <w:keepLines/>
              <w:jc w:val="center"/>
            </w:pPr>
          </w:p>
        </w:tc>
        <w:tc>
          <w:tcPr>
            <w:tcW w:w="1134" w:type="dxa"/>
            <w:vAlign w:val="bottom"/>
          </w:tcPr>
          <w:p w14:paraId="562DDC64" w14:textId="77777777" w:rsidR="005C73FE" w:rsidRDefault="005C73FE">
            <w:pPr>
              <w:keepNext/>
              <w:keepLines/>
            </w:pPr>
          </w:p>
        </w:tc>
        <w:tc>
          <w:tcPr>
            <w:tcW w:w="850" w:type="dxa"/>
            <w:vAlign w:val="bottom"/>
          </w:tcPr>
          <w:p w14:paraId="386CCDA2" w14:textId="77777777" w:rsidR="005C73FE" w:rsidRDefault="005C73FE">
            <w:pPr>
              <w:keepNext/>
              <w:keepLines/>
              <w:jc w:val="center"/>
            </w:pPr>
          </w:p>
        </w:tc>
        <w:tc>
          <w:tcPr>
            <w:tcW w:w="1194" w:type="dxa"/>
            <w:vAlign w:val="bottom"/>
          </w:tcPr>
          <w:p w14:paraId="41198982" w14:textId="77777777" w:rsidR="005C73FE" w:rsidRDefault="005C73FE">
            <w:pPr>
              <w:keepNext/>
              <w:keepLines/>
            </w:pPr>
          </w:p>
        </w:tc>
      </w:tr>
    </w:tbl>
    <w:p w14:paraId="6E0B8D76" w14:textId="77777777" w:rsidR="00A5547F" w:rsidRDefault="00A5547F">
      <w:pPr>
        <w:pStyle w:val="Heading5"/>
        <w:keepNext/>
        <w:keepLines/>
        <w:rPr>
          <w:sz w:val="28"/>
        </w:rPr>
      </w:pPr>
    </w:p>
    <w:p w14:paraId="4C3ED842" w14:textId="77777777" w:rsidR="005C73FE" w:rsidRDefault="005C73FE">
      <w:pPr>
        <w:pStyle w:val="Heading5"/>
        <w:keepNext/>
        <w:keepLines/>
        <w:rPr>
          <w:sz w:val="28"/>
        </w:rPr>
      </w:pPr>
      <w:r>
        <w:rPr>
          <w:sz w:val="28"/>
        </w:rPr>
        <w:t>Appendix D - Attachment A (contd.)</w:t>
      </w:r>
    </w:p>
    <w:p w14:paraId="21FB4780" w14:textId="77777777" w:rsidR="005C73FE" w:rsidRDefault="005C73FE">
      <w:pPr>
        <w:keepNext/>
        <w:keepLines/>
        <w:tabs>
          <w:tab w:val="left" w:pos="6237"/>
          <w:tab w:val="left" w:pos="11907"/>
        </w:tabs>
        <w:rPr>
          <w:b/>
          <w:sz w:val="22"/>
        </w:rPr>
      </w:pPr>
      <w:r>
        <w:rPr>
          <w:b/>
          <w:sz w:val="22"/>
        </w:rPr>
        <w:t>HV System Change Certificate Part 3</w:t>
      </w:r>
    </w:p>
    <w:p w14:paraId="3FF2C614" w14:textId="77777777" w:rsidR="005C73FE" w:rsidRDefault="005C73FE">
      <w:pPr>
        <w:keepNext/>
        <w:keepLines/>
        <w:tabs>
          <w:tab w:val="left" w:pos="6237"/>
          <w:tab w:val="left" w:pos="12474"/>
        </w:tabs>
        <w:rPr>
          <w:sz w:val="22"/>
        </w:rPr>
      </w:pPr>
      <w:r>
        <w:rPr>
          <w:sz w:val="22"/>
        </w:rPr>
        <w:t xml:space="preserve">Associated new / revised Operation Diagram </w:t>
      </w:r>
    </w:p>
    <w:p w14:paraId="5FA5B92B" w14:textId="77777777" w:rsidR="005C73FE" w:rsidRDefault="005C73FE">
      <w:pPr>
        <w:keepNext/>
        <w:keepLines/>
        <w:tabs>
          <w:tab w:val="left" w:pos="6237"/>
          <w:tab w:val="left" w:pos="12474"/>
        </w:tabs>
        <w:rPr>
          <w:b/>
          <w:sz w:val="22"/>
        </w:rPr>
      </w:pPr>
      <w:r>
        <w:rPr>
          <w:sz w:val="22"/>
        </w:rPr>
        <w:t xml:space="preserve">(or equivalent) Reference and Issue number     </w:t>
      </w:r>
      <w:r>
        <w:rPr>
          <w:b/>
          <w:sz w:val="22"/>
        </w:rPr>
        <w:t>…………………………………….…</w:t>
      </w:r>
    </w:p>
    <w:p w14:paraId="73BD8088" w14:textId="77777777" w:rsidR="005C73FE" w:rsidRDefault="005C73FE">
      <w:pPr>
        <w:keepNext/>
        <w:keepLines/>
        <w:tabs>
          <w:tab w:val="left" w:pos="6237"/>
          <w:tab w:val="left" w:pos="12474"/>
        </w:tabs>
      </w:pP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45"/>
        <w:gridCol w:w="4820"/>
      </w:tblGrid>
      <w:tr w:rsidR="005C73FE" w14:paraId="31C5F17D" w14:textId="77777777">
        <w:trPr>
          <w:cantSplit/>
        </w:trPr>
        <w:tc>
          <w:tcPr>
            <w:tcW w:w="10065" w:type="dxa"/>
            <w:gridSpan w:val="2"/>
            <w:tcBorders>
              <w:top w:val="single" w:sz="12" w:space="0" w:color="auto"/>
              <w:left w:val="single" w:sz="12" w:space="0" w:color="auto"/>
              <w:bottom w:val="single" w:sz="12" w:space="0" w:color="auto"/>
              <w:right w:val="single" w:sz="12" w:space="0" w:color="auto"/>
            </w:tcBorders>
            <w:shd w:val="pct5" w:color="000000" w:fill="FFFFFF"/>
          </w:tcPr>
          <w:p w14:paraId="47F8E069" w14:textId="77777777" w:rsidR="005C73FE" w:rsidRDefault="005C73FE">
            <w:pPr>
              <w:keepNext/>
              <w:keepLines/>
              <w:tabs>
                <w:tab w:val="left" w:pos="6237"/>
                <w:tab w:val="left" w:pos="12474"/>
              </w:tabs>
              <w:rPr>
                <w:sz w:val="18"/>
              </w:rPr>
            </w:pPr>
            <w:r>
              <w:rPr>
                <w:b/>
                <w:sz w:val="18"/>
              </w:rPr>
              <w:t>A</w:t>
            </w:r>
            <w:r>
              <w:rPr>
                <w:sz w:val="18"/>
              </w:rPr>
              <w:t xml:space="preserve">: * Plant and/or </w:t>
            </w:r>
            <w:proofErr w:type="gramStart"/>
            <w:r>
              <w:rPr>
                <w:sz w:val="18"/>
              </w:rPr>
              <w:t>Apparatus  being</w:t>
            </w:r>
            <w:proofErr w:type="gramEnd"/>
            <w:r>
              <w:rPr>
                <w:sz w:val="18"/>
              </w:rPr>
              <w:t xml:space="preserve"> removed from the </w:t>
            </w:r>
            <w:r w:rsidR="003C1F87">
              <w:rPr>
                <w:sz w:val="18"/>
              </w:rPr>
              <w:t>National Electricity Transmission System</w:t>
            </w:r>
            <w:r>
              <w:rPr>
                <w:sz w:val="18"/>
              </w:rPr>
              <w:t xml:space="preserve"> </w:t>
            </w:r>
          </w:p>
        </w:tc>
      </w:tr>
      <w:tr w:rsidR="005C73FE" w14:paraId="2B60EA4C" w14:textId="77777777">
        <w:trPr>
          <w:cantSplit/>
        </w:trPr>
        <w:tc>
          <w:tcPr>
            <w:tcW w:w="10065" w:type="dxa"/>
            <w:gridSpan w:val="2"/>
            <w:tcBorders>
              <w:top w:val="single" w:sz="4" w:space="0" w:color="auto"/>
              <w:left w:val="single" w:sz="12" w:space="0" w:color="auto"/>
              <w:bottom w:val="single" w:sz="12" w:space="0" w:color="auto"/>
              <w:right w:val="single" w:sz="12" w:space="0" w:color="auto"/>
            </w:tcBorders>
          </w:tcPr>
          <w:p w14:paraId="11CE1DFB" w14:textId="77777777" w:rsidR="005C73FE" w:rsidRDefault="005C73FE">
            <w:pPr>
              <w:keepNext/>
              <w:keepLines/>
              <w:tabs>
                <w:tab w:val="left" w:pos="6237"/>
                <w:tab w:val="left" w:pos="12474"/>
              </w:tabs>
              <w:rPr>
                <w:sz w:val="18"/>
              </w:rPr>
            </w:pPr>
            <w:r>
              <w:rPr>
                <w:sz w:val="18"/>
              </w:rPr>
              <w:t xml:space="preserve">Description </w:t>
            </w:r>
          </w:p>
        </w:tc>
      </w:tr>
      <w:tr w:rsidR="005C73FE" w14:paraId="30EA86D4" w14:textId="77777777">
        <w:trPr>
          <w:cantSplit/>
          <w:trHeight w:val="327"/>
        </w:trPr>
        <w:tc>
          <w:tcPr>
            <w:tcW w:w="10065" w:type="dxa"/>
            <w:gridSpan w:val="2"/>
            <w:vMerge w:val="restart"/>
            <w:tcBorders>
              <w:top w:val="single" w:sz="4" w:space="0" w:color="auto"/>
              <w:left w:val="single" w:sz="12" w:space="0" w:color="auto"/>
              <w:bottom w:val="single" w:sz="12" w:space="0" w:color="auto"/>
              <w:right w:val="single" w:sz="12" w:space="0" w:color="auto"/>
            </w:tcBorders>
          </w:tcPr>
          <w:p w14:paraId="40091D5B" w14:textId="77777777" w:rsidR="005C73FE" w:rsidRDefault="005C73FE">
            <w:pPr>
              <w:keepNext/>
              <w:keepLines/>
              <w:tabs>
                <w:tab w:val="left" w:pos="6237"/>
                <w:tab w:val="left" w:pos="12474"/>
              </w:tabs>
              <w:rPr>
                <w:sz w:val="18"/>
              </w:rPr>
            </w:pPr>
          </w:p>
          <w:p w14:paraId="38B80B4B" w14:textId="77777777" w:rsidR="005C73FE" w:rsidRDefault="005C73FE">
            <w:pPr>
              <w:keepNext/>
              <w:keepLines/>
              <w:tabs>
                <w:tab w:val="left" w:pos="6237"/>
                <w:tab w:val="left" w:pos="12474"/>
              </w:tabs>
              <w:rPr>
                <w:sz w:val="18"/>
              </w:rPr>
            </w:pPr>
          </w:p>
          <w:p w14:paraId="079610EB" w14:textId="77777777" w:rsidR="005C73FE" w:rsidRDefault="005C73FE">
            <w:pPr>
              <w:keepNext/>
              <w:keepLines/>
              <w:tabs>
                <w:tab w:val="left" w:pos="6237"/>
                <w:tab w:val="left" w:pos="12474"/>
              </w:tabs>
              <w:rPr>
                <w:sz w:val="18"/>
              </w:rPr>
            </w:pPr>
          </w:p>
          <w:p w14:paraId="2313C497" w14:textId="77777777" w:rsidR="005C73FE" w:rsidRDefault="005C73FE">
            <w:pPr>
              <w:keepNext/>
              <w:keepLines/>
              <w:tabs>
                <w:tab w:val="left" w:pos="6237"/>
                <w:tab w:val="left" w:pos="12474"/>
              </w:tabs>
              <w:rPr>
                <w:sz w:val="18"/>
              </w:rPr>
            </w:pPr>
          </w:p>
          <w:p w14:paraId="486997B1" w14:textId="77777777" w:rsidR="005C73FE" w:rsidRDefault="005C73FE">
            <w:pPr>
              <w:keepNext/>
              <w:keepLines/>
              <w:tabs>
                <w:tab w:val="left" w:pos="6237"/>
                <w:tab w:val="left" w:pos="12474"/>
              </w:tabs>
              <w:rPr>
                <w:sz w:val="18"/>
              </w:rPr>
            </w:pPr>
          </w:p>
          <w:p w14:paraId="15ED3C0B" w14:textId="77777777" w:rsidR="005C73FE" w:rsidRDefault="005C73FE">
            <w:pPr>
              <w:keepNext/>
              <w:keepLines/>
              <w:tabs>
                <w:tab w:val="left" w:pos="6237"/>
                <w:tab w:val="left" w:pos="12474"/>
              </w:tabs>
              <w:rPr>
                <w:sz w:val="18"/>
              </w:rPr>
            </w:pPr>
          </w:p>
          <w:p w14:paraId="49252433" w14:textId="77777777" w:rsidR="005C73FE" w:rsidRDefault="005C73FE">
            <w:pPr>
              <w:keepNext/>
              <w:keepLines/>
              <w:tabs>
                <w:tab w:val="left" w:pos="6237"/>
                <w:tab w:val="left" w:pos="12474"/>
              </w:tabs>
              <w:rPr>
                <w:sz w:val="18"/>
              </w:rPr>
            </w:pPr>
          </w:p>
        </w:tc>
      </w:tr>
      <w:tr w:rsidR="005C73FE" w14:paraId="1FD72B85" w14:textId="77777777">
        <w:trPr>
          <w:cantSplit/>
          <w:trHeight w:val="327"/>
        </w:trPr>
        <w:tc>
          <w:tcPr>
            <w:tcW w:w="10065" w:type="dxa"/>
            <w:gridSpan w:val="2"/>
            <w:vMerge/>
            <w:tcBorders>
              <w:top w:val="single" w:sz="4" w:space="0" w:color="auto"/>
              <w:left w:val="single" w:sz="12" w:space="0" w:color="auto"/>
              <w:bottom w:val="single" w:sz="12" w:space="0" w:color="auto"/>
              <w:right w:val="single" w:sz="12" w:space="0" w:color="auto"/>
            </w:tcBorders>
          </w:tcPr>
          <w:p w14:paraId="304345BD" w14:textId="77777777" w:rsidR="005C73FE" w:rsidRDefault="005C73FE">
            <w:pPr>
              <w:keepNext/>
              <w:keepLines/>
              <w:tabs>
                <w:tab w:val="left" w:pos="6237"/>
                <w:tab w:val="left" w:pos="12474"/>
              </w:tabs>
              <w:rPr>
                <w:sz w:val="18"/>
              </w:rPr>
            </w:pPr>
          </w:p>
        </w:tc>
      </w:tr>
      <w:tr w:rsidR="005C73FE" w14:paraId="3EB8109D" w14:textId="77777777">
        <w:trPr>
          <w:cantSplit/>
          <w:trHeight w:val="327"/>
        </w:trPr>
        <w:tc>
          <w:tcPr>
            <w:tcW w:w="10065" w:type="dxa"/>
            <w:gridSpan w:val="2"/>
            <w:vMerge/>
            <w:tcBorders>
              <w:top w:val="single" w:sz="4" w:space="0" w:color="auto"/>
              <w:left w:val="single" w:sz="12" w:space="0" w:color="auto"/>
              <w:bottom w:val="single" w:sz="12" w:space="0" w:color="auto"/>
              <w:right w:val="single" w:sz="12" w:space="0" w:color="auto"/>
            </w:tcBorders>
          </w:tcPr>
          <w:p w14:paraId="1CAD4836" w14:textId="77777777" w:rsidR="005C73FE" w:rsidRDefault="005C73FE">
            <w:pPr>
              <w:keepNext/>
              <w:keepLines/>
              <w:tabs>
                <w:tab w:val="left" w:pos="6237"/>
                <w:tab w:val="left" w:pos="12474"/>
              </w:tabs>
              <w:rPr>
                <w:sz w:val="18"/>
              </w:rPr>
            </w:pPr>
          </w:p>
        </w:tc>
      </w:tr>
      <w:tr w:rsidR="005C73FE" w14:paraId="72021BA3" w14:textId="77777777">
        <w:trPr>
          <w:cantSplit/>
          <w:trHeight w:val="345"/>
        </w:trPr>
        <w:tc>
          <w:tcPr>
            <w:tcW w:w="10065" w:type="dxa"/>
            <w:gridSpan w:val="2"/>
            <w:vMerge/>
            <w:tcBorders>
              <w:top w:val="single" w:sz="4" w:space="0" w:color="auto"/>
              <w:left w:val="single" w:sz="12" w:space="0" w:color="auto"/>
              <w:bottom w:val="single" w:sz="12" w:space="0" w:color="auto"/>
              <w:right w:val="single" w:sz="12" w:space="0" w:color="auto"/>
            </w:tcBorders>
          </w:tcPr>
          <w:p w14:paraId="36623E70" w14:textId="77777777" w:rsidR="005C73FE" w:rsidRDefault="005C73FE">
            <w:pPr>
              <w:keepNext/>
              <w:keepLines/>
              <w:tabs>
                <w:tab w:val="left" w:pos="6237"/>
                <w:tab w:val="left" w:pos="12474"/>
              </w:tabs>
              <w:rPr>
                <w:sz w:val="18"/>
              </w:rPr>
            </w:pPr>
          </w:p>
        </w:tc>
      </w:tr>
      <w:tr w:rsidR="005C73FE" w14:paraId="39DBE4D4" w14:textId="77777777">
        <w:trPr>
          <w:cantSplit/>
          <w:trHeight w:val="327"/>
        </w:trPr>
        <w:tc>
          <w:tcPr>
            <w:tcW w:w="10065" w:type="dxa"/>
            <w:gridSpan w:val="2"/>
            <w:vMerge/>
            <w:tcBorders>
              <w:top w:val="single" w:sz="4" w:space="0" w:color="auto"/>
              <w:left w:val="single" w:sz="12" w:space="0" w:color="auto"/>
              <w:bottom w:val="nil"/>
              <w:right w:val="single" w:sz="12" w:space="0" w:color="auto"/>
            </w:tcBorders>
          </w:tcPr>
          <w:p w14:paraId="55EB2AF5" w14:textId="77777777" w:rsidR="005C73FE" w:rsidRDefault="005C73FE">
            <w:pPr>
              <w:keepNext/>
              <w:keepLines/>
              <w:tabs>
                <w:tab w:val="left" w:pos="6237"/>
                <w:tab w:val="left" w:pos="12474"/>
              </w:tabs>
              <w:rPr>
                <w:sz w:val="18"/>
              </w:rPr>
            </w:pPr>
          </w:p>
        </w:tc>
      </w:tr>
      <w:tr w:rsidR="005C73FE" w14:paraId="7741D639" w14:textId="77777777">
        <w:trPr>
          <w:cantSplit/>
        </w:trPr>
        <w:tc>
          <w:tcPr>
            <w:tcW w:w="10065" w:type="dxa"/>
            <w:gridSpan w:val="2"/>
            <w:tcBorders>
              <w:top w:val="single" w:sz="12" w:space="0" w:color="auto"/>
              <w:left w:val="single" w:sz="12" w:space="0" w:color="auto"/>
              <w:bottom w:val="single" w:sz="12" w:space="0" w:color="auto"/>
              <w:right w:val="single" w:sz="12" w:space="0" w:color="auto"/>
            </w:tcBorders>
            <w:shd w:val="pct5" w:color="000000" w:fill="FFFFFF"/>
          </w:tcPr>
          <w:p w14:paraId="43E65B1A" w14:textId="77777777" w:rsidR="005C73FE" w:rsidRDefault="005C73FE">
            <w:pPr>
              <w:keepNext/>
              <w:keepLines/>
              <w:tabs>
                <w:tab w:val="left" w:pos="6237"/>
                <w:tab w:val="left" w:pos="12474"/>
              </w:tabs>
              <w:rPr>
                <w:b/>
                <w:sz w:val="18"/>
              </w:rPr>
            </w:pPr>
            <w:r>
              <w:rPr>
                <w:b/>
                <w:sz w:val="18"/>
              </w:rPr>
              <w:t>B</w:t>
            </w:r>
            <w:r>
              <w:rPr>
                <w:sz w:val="18"/>
              </w:rPr>
              <w:t xml:space="preserve">: *Name and / or Nomenclature Change </w:t>
            </w:r>
          </w:p>
        </w:tc>
      </w:tr>
      <w:tr w:rsidR="005C73FE" w14:paraId="63638084" w14:textId="77777777">
        <w:trPr>
          <w:cantSplit/>
        </w:trPr>
        <w:tc>
          <w:tcPr>
            <w:tcW w:w="5245" w:type="dxa"/>
            <w:tcBorders>
              <w:top w:val="single" w:sz="4" w:space="0" w:color="auto"/>
              <w:left w:val="single" w:sz="12" w:space="0" w:color="auto"/>
              <w:bottom w:val="single" w:sz="12" w:space="0" w:color="auto"/>
              <w:right w:val="single" w:sz="4" w:space="0" w:color="auto"/>
            </w:tcBorders>
          </w:tcPr>
          <w:p w14:paraId="33C44A7C" w14:textId="77777777" w:rsidR="005C73FE" w:rsidRDefault="005C73FE">
            <w:pPr>
              <w:keepNext/>
              <w:keepLines/>
              <w:tabs>
                <w:tab w:val="left" w:pos="6237"/>
                <w:tab w:val="left" w:pos="12474"/>
              </w:tabs>
              <w:rPr>
                <w:sz w:val="18"/>
              </w:rPr>
            </w:pPr>
            <w:r>
              <w:rPr>
                <w:sz w:val="18"/>
              </w:rPr>
              <w:t xml:space="preserve">Old Plant and/or Apparatus Identification and Location: </w:t>
            </w:r>
          </w:p>
        </w:tc>
        <w:tc>
          <w:tcPr>
            <w:tcW w:w="4820" w:type="dxa"/>
            <w:tcBorders>
              <w:top w:val="single" w:sz="4" w:space="0" w:color="auto"/>
              <w:left w:val="nil"/>
              <w:bottom w:val="single" w:sz="12" w:space="0" w:color="auto"/>
              <w:right w:val="single" w:sz="12" w:space="0" w:color="auto"/>
            </w:tcBorders>
          </w:tcPr>
          <w:p w14:paraId="0C6A419B" w14:textId="77777777" w:rsidR="005C73FE" w:rsidRDefault="005C73FE">
            <w:pPr>
              <w:keepNext/>
              <w:keepLines/>
              <w:tabs>
                <w:tab w:val="left" w:pos="6237"/>
                <w:tab w:val="left" w:pos="12474"/>
              </w:tabs>
              <w:rPr>
                <w:sz w:val="18"/>
              </w:rPr>
            </w:pPr>
            <w:r>
              <w:rPr>
                <w:sz w:val="18"/>
              </w:rPr>
              <w:t>New Plant and Apparatus Identification and Location:</w:t>
            </w:r>
          </w:p>
        </w:tc>
      </w:tr>
      <w:tr w:rsidR="005C73FE" w14:paraId="39116083" w14:textId="77777777">
        <w:trPr>
          <w:cantSplit/>
          <w:trHeight w:val="327"/>
        </w:trPr>
        <w:tc>
          <w:tcPr>
            <w:tcW w:w="5245" w:type="dxa"/>
            <w:vMerge w:val="restart"/>
            <w:tcBorders>
              <w:top w:val="single" w:sz="12" w:space="0" w:color="auto"/>
              <w:left w:val="single" w:sz="12" w:space="0" w:color="auto"/>
              <w:bottom w:val="single" w:sz="12" w:space="0" w:color="auto"/>
              <w:right w:val="single" w:sz="4" w:space="0" w:color="auto"/>
            </w:tcBorders>
          </w:tcPr>
          <w:p w14:paraId="7B464468" w14:textId="77777777" w:rsidR="005C73FE" w:rsidRDefault="005C73FE">
            <w:pPr>
              <w:keepNext/>
              <w:keepLines/>
              <w:tabs>
                <w:tab w:val="left" w:pos="6237"/>
                <w:tab w:val="left" w:pos="12474"/>
              </w:tabs>
              <w:rPr>
                <w:sz w:val="18"/>
              </w:rPr>
            </w:pPr>
          </w:p>
          <w:p w14:paraId="51BB3EAB" w14:textId="77777777" w:rsidR="005C73FE" w:rsidRDefault="005C73FE">
            <w:pPr>
              <w:keepNext/>
              <w:keepLines/>
              <w:tabs>
                <w:tab w:val="left" w:pos="6237"/>
                <w:tab w:val="left" w:pos="12474"/>
              </w:tabs>
              <w:rPr>
                <w:sz w:val="18"/>
              </w:rPr>
            </w:pPr>
          </w:p>
          <w:p w14:paraId="17600DC0" w14:textId="77777777" w:rsidR="005C73FE" w:rsidRDefault="005C73FE">
            <w:pPr>
              <w:keepNext/>
              <w:keepLines/>
              <w:tabs>
                <w:tab w:val="left" w:pos="6237"/>
                <w:tab w:val="left" w:pos="12474"/>
              </w:tabs>
              <w:rPr>
                <w:sz w:val="18"/>
              </w:rPr>
            </w:pPr>
          </w:p>
          <w:p w14:paraId="5AFC3A3E" w14:textId="77777777" w:rsidR="005C73FE" w:rsidRDefault="005C73FE">
            <w:pPr>
              <w:keepNext/>
              <w:keepLines/>
              <w:tabs>
                <w:tab w:val="left" w:pos="6237"/>
                <w:tab w:val="left" w:pos="12474"/>
              </w:tabs>
              <w:rPr>
                <w:sz w:val="18"/>
              </w:rPr>
            </w:pPr>
          </w:p>
          <w:p w14:paraId="19533EE8" w14:textId="77777777" w:rsidR="005C73FE" w:rsidRDefault="005C73FE">
            <w:pPr>
              <w:keepNext/>
              <w:keepLines/>
              <w:tabs>
                <w:tab w:val="left" w:pos="6237"/>
                <w:tab w:val="left" w:pos="12474"/>
              </w:tabs>
              <w:rPr>
                <w:sz w:val="18"/>
              </w:rPr>
            </w:pPr>
          </w:p>
          <w:p w14:paraId="29A110B7" w14:textId="77777777" w:rsidR="005C73FE" w:rsidRDefault="005C73FE">
            <w:pPr>
              <w:keepNext/>
              <w:keepLines/>
              <w:tabs>
                <w:tab w:val="left" w:pos="6237"/>
                <w:tab w:val="left" w:pos="12474"/>
              </w:tabs>
              <w:rPr>
                <w:sz w:val="18"/>
              </w:rPr>
            </w:pPr>
          </w:p>
          <w:p w14:paraId="230B0C6E" w14:textId="77777777" w:rsidR="005C73FE" w:rsidRDefault="005C73FE">
            <w:pPr>
              <w:keepNext/>
              <w:keepLines/>
              <w:tabs>
                <w:tab w:val="left" w:pos="6237"/>
                <w:tab w:val="left" w:pos="12474"/>
              </w:tabs>
              <w:rPr>
                <w:sz w:val="18"/>
              </w:rPr>
            </w:pPr>
          </w:p>
          <w:p w14:paraId="79E8AA87" w14:textId="77777777" w:rsidR="005C73FE" w:rsidRDefault="005C73FE">
            <w:pPr>
              <w:keepNext/>
              <w:keepLines/>
              <w:tabs>
                <w:tab w:val="left" w:pos="6237"/>
                <w:tab w:val="left" w:pos="12474"/>
              </w:tabs>
              <w:rPr>
                <w:sz w:val="18"/>
              </w:rPr>
            </w:pPr>
          </w:p>
        </w:tc>
        <w:tc>
          <w:tcPr>
            <w:tcW w:w="4820" w:type="dxa"/>
            <w:vMerge w:val="restart"/>
            <w:tcBorders>
              <w:top w:val="single" w:sz="4" w:space="0" w:color="auto"/>
              <w:left w:val="nil"/>
              <w:bottom w:val="single" w:sz="12" w:space="0" w:color="auto"/>
              <w:right w:val="single" w:sz="12" w:space="0" w:color="auto"/>
            </w:tcBorders>
          </w:tcPr>
          <w:p w14:paraId="6DE303B0" w14:textId="77777777" w:rsidR="005C73FE" w:rsidRDefault="005C73FE">
            <w:pPr>
              <w:keepNext/>
              <w:keepLines/>
              <w:tabs>
                <w:tab w:val="left" w:pos="6237"/>
                <w:tab w:val="left" w:pos="12474"/>
              </w:tabs>
              <w:rPr>
                <w:sz w:val="18"/>
              </w:rPr>
            </w:pPr>
          </w:p>
        </w:tc>
      </w:tr>
      <w:tr w:rsidR="005C73FE" w14:paraId="05847BF6" w14:textId="77777777">
        <w:trPr>
          <w:cantSplit/>
          <w:trHeight w:val="327"/>
        </w:trPr>
        <w:tc>
          <w:tcPr>
            <w:tcW w:w="5245" w:type="dxa"/>
            <w:vMerge/>
            <w:tcBorders>
              <w:top w:val="single" w:sz="12" w:space="0" w:color="auto"/>
              <w:left w:val="single" w:sz="12" w:space="0" w:color="auto"/>
              <w:bottom w:val="single" w:sz="12" w:space="0" w:color="auto"/>
              <w:right w:val="single" w:sz="4" w:space="0" w:color="auto"/>
            </w:tcBorders>
          </w:tcPr>
          <w:p w14:paraId="6AB058E1" w14:textId="77777777" w:rsidR="005C73FE" w:rsidRDefault="005C73FE">
            <w:pPr>
              <w:keepNext/>
              <w:keepLines/>
              <w:tabs>
                <w:tab w:val="left" w:pos="6237"/>
                <w:tab w:val="left" w:pos="12474"/>
              </w:tabs>
              <w:rPr>
                <w:sz w:val="18"/>
              </w:rPr>
            </w:pPr>
          </w:p>
        </w:tc>
        <w:tc>
          <w:tcPr>
            <w:tcW w:w="4820" w:type="dxa"/>
            <w:vMerge/>
            <w:tcBorders>
              <w:top w:val="single" w:sz="4" w:space="0" w:color="auto"/>
              <w:left w:val="nil"/>
              <w:bottom w:val="single" w:sz="12" w:space="0" w:color="auto"/>
              <w:right w:val="single" w:sz="12" w:space="0" w:color="auto"/>
            </w:tcBorders>
          </w:tcPr>
          <w:p w14:paraId="0A4EA109" w14:textId="77777777" w:rsidR="005C73FE" w:rsidRDefault="005C73FE">
            <w:pPr>
              <w:keepNext/>
              <w:keepLines/>
              <w:tabs>
                <w:tab w:val="left" w:pos="6237"/>
                <w:tab w:val="left" w:pos="12474"/>
              </w:tabs>
              <w:rPr>
                <w:sz w:val="18"/>
              </w:rPr>
            </w:pPr>
          </w:p>
        </w:tc>
      </w:tr>
      <w:tr w:rsidR="005C73FE" w14:paraId="1AF47F06" w14:textId="77777777">
        <w:trPr>
          <w:cantSplit/>
          <w:trHeight w:val="583"/>
        </w:trPr>
        <w:tc>
          <w:tcPr>
            <w:tcW w:w="5245" w:type="dxa"/>
            <w:vMerge/>
            <w:tcBorders>
              <w:top w:val="single" w:sz="12" w:space="0" w:color="auto"/>
              <w:left w:val="single" w:sz="12" w:space="0" w:color="auto"/>
              <w:bottom w:val="single" w:sz="12" w:space="0" w:color="auto"/>
              <w:right w:val="single" w:sz="4" w:space="0" w:color="auto"/>
            </w:tcBorders>
          </w:tcPr>
          <w:p w14:paraId="46944DDB" w14:textId="77777777" w:rsidR="005C73FE" w:rsidRDefault="005C73FE">
            <w:pPr>
              <w:keepNext/>
              <w:keepLines/>
              <w:tabs>
                <w:tab w:val="left" w:pos="6237"/>
                <w:tab w:val="left" w:pos="12474"/>
              </w:tabs>
              <w:rPr>
                <w:sz w:val="18"/>
              </w:rPr>
            </w:pPr>
          </w:p>
        </w:tc>
        <w:tc>
          <w:tcPr>
            <w:tcW w:w="4820" w:type="dxa"/>
            <w:vMerge/>
            <w:tcBorders>
              <w:top w:val="single" w:sz="4" w:space="0" w:color="auto"/>
              <w:left w:val="nil"/>
              <w:bottom w:val="single" w:sz="12" w:space="0" w:color="auto"/>
              <w:right w:val="single" w:sz="12" w:space="0" w:color="auto"/>
            </w:tcBorders>
          </w:tcPr>
          <w:p w14:paraId="427B9AF5" w14:textId="77777777" w:rsidR="005C73FE" w:rsidRDefault="005C73FE">
            <w:pPr>
              <w:keepNext/>
              <w:keepLines/>
              <w:tabs>
                <w:tab w:val="left" w:pos="6237"/>
                <w:tab w:val="left" w:pos="12474"/>
              </w:tabs>
              <w:rPr>
                <w:sz w:val="18"/>
              </w:rPr>
            </w:pPr>
          </w:p>
        </w:tc>
      </w:tr>
      <w:tr w:rsidR="005C73FE" w14:paraId="33008F7B" w14:textId="77777777">
        <w:trPr>
          <w:cantSplit/>
          <w:trHeight w:val="327"/>
        </w:trPr>
        <w:tc>
          <w:tcPr>
            <w:tcW w:w="5245" w:type="dxa"/>
            <w:vMerge/>
            <w:tcBorders>
              <w:top w:val="single" w:sz="12" w:space="0" w:color="auto"/>
              <w:left w:val="single" w:sz="12" w:space="0" w:color="auto"/>
              <w:bottom w:val="single" w:sz="12" w:space="0" w:color="auto"/>
              <w:right w:val="single" w:sz="4" w:space="0" w:color="auto"/>
            </w:tcBorders>
          </w:tcPr>
          <w:p w14:paraId="30B9D0BD" w14:textId="77777777" w:rsidR="005C73FE" w:rsidRDefault="005C73FE">
            <w:pPr>
              <w:keepNext/>
              <w:keepLines/>
              <w:tabs>
                <w:tab w:val="left" w:pos="6237"/>
                <w:tab w:val="left" w:pos="12474"/>
              </w:tabs>
              <w:rPr>
                <w:sz w:val="18"/>
              </w:rPr>
            </w:pPr>
          </w:p>
        </w:tc>
        <w:tc>
          <w:tcPr>
            <w:tcW w:w="4820" w:type="dxa"/>
            <w:vMerge/>
            <w:tcBorders>
              <w:top w:val="single" w:sz="4" w:space="0" w:color="auto"/>
              <w:left w:val="nil"/>
              <w:bottom w:val="single" w:sz="12" w:space="0" w:color="auto"/>
              <w:right w:val="single" w:sz="12" w:space="0" w:color="auto"/>
            </w:tcBorders>
          </w:tcPr>
          <w:p w14:paraId="6389A80B" w14:textId="77777777" w:rsidR="005C73FE" w:rsidRDefault="005C73FE">
            <w:pPr>
              <w:keepNext/>
              <w:keepLines/>
              <w:tabs>
                <w:tab w:val="left" w:pos="6237"/>
                <w:tab w:val="left" w:pos="12474"/>
              </w:tabs>
              <w:rPr>
                <w:sz w:val="18"/>
              </w:rPr>
            </w:pPr>
          </w:p>
        </w:tc>
      </w:tr>
      <w:tr w:rsidR="005C73FE" w14:paraId="3C4062BF" w14:textId="77777777">
        <w:trPr>
          <w:cantSplit/>
        </w:trPr>
        <w:tc>
          <w:tcPr>
            <w:tcW w:w="10065" w:type="dxa"/>
            <w:gridSpan w:val="2"/>
            <w:tcBorders>
              <w:top w:val="nil"/>
              <w:left w:val="single" w:sz="12" w:space="0" w:color="auto"/>
              <w:bottom w:val="single" w:sz="12" w:space="0" w:color="auto"/>
              <w:right w:val="single" w:sz="12" w:space="0" w:color="auto"/>
            </w:tcBorders>
            <w:shd w:val="pct5" w:color="000000" w:fill="FFFFFF"/>
          </w:tcPr>
          <w:p w14:paraId="378D2139" w14:textId="77777777" w:rsidR="005C73FE" w:rsidRDefault="005C73FE">
            <w:pPr>
              <w:keepNext/>
              <w:keepLines/>
              <w:tabs>
                <w:tab w:val="left" w:pos="6237"/>
                <w:tab w:val="left" w:pos="12474"/>
              </w:tabs>
              <w:rPr>
                <w:sz w:val="18"/>
              </w:rPr>
            </w:pPr>
            <w:r>
              <w:rPr>
                <w:b/>
                <w:sz w:val="18"/>
              </w:rPr>
              <w:t>C</w:t>
            </w:r>
            <w:r>
              <w:rPr>
                <w:sz w:val="18"/>
              </w:rPr>
              <w:t xml:space="preserve">: * Plant and/or Apparatus being added to the </w:t>
            </w:r>
            <w:r w:rsidR="003C1F87">
              <w:rPr>
                <w:sz w:val="18"/>
              </w:rPr>
              <w:t>National Electricity Transmission System</w:t>
            </w:r>
            <w:r>
              <w:rPr>
                <w:sz w:val="18"/>
              </w:rPr>
              <w:t xml:space="preserve"> </w:t>
            </w:r>
          </w:p>
        </w:tc>
      </w:tr>
      <w:tr w:rsidR="005C73FE" w14:paraId="14401E0D" w14:textId="77777777">
        <w:trPr>
          <w:cantSplit/>
        </w:trPr>
        <w:tc>
          <w:tcPr>
            <w:tcW w:w="10065" w:type="dxa"/>
            <w:gridSpan w:val="2"/>
            <w:tcBorders>
              <w:top w:val="nil"/>
              <w:left w:val="single" w:sz="12" w:space="0" w:color="auto"/>
              <w:bottom w:val="single" w:sz="12" w:space="0" w:color="auto"/>
              <w:right w:val="single" w:sz="12" w:space="0" w:color="auto"/>
            </w:tcBorders>
          </w:tcPr>
          <w:p w14:paraId="0D190777" w14:textId="77777777" w:rsidR="005C73FE" w:rsidRDefault="005C73FE">
            <w:pPr>
              <w:keepNext/>
              <w:keepLines/>
              <w:tabs>
                <w:tab w:val="left" w:pos="6237"/>
                <w:tab w:val="left" w:pos="12474"/>
              </w:tabs>
              <w:rPr>
                <w:sz w:val="18"/>
              </w:rPr>
            </w:pPr>
            <w:r>
              <w:rPr>
                <w:sz w:val="18"/>
              </w:rPr>
              <w:t xml:space="preserve">Description </w:t>
            </w:r>
          </w:p>
        </w:tc>
      </w:tr>
      <w:tr w:rsidR="005C73FE" w14:paraId="00D5D6DA" w14:textId="77777777">
        <w:trPr>
          <w:cantSplit/>
          <w:trHeight w:val="327"/>
        </w:trPr>
        <w:tc>
          <w:tcPr>
            <w:tcW w:w="10065" w:type="dxa"/>
            <w:gridSpan w:val="2"/>
            <w:vMerge w:val="restart"/>
            <w:tcBorders>
              <w:top w:val="nil"/>
              <w:left w:val="single" w:sz="12" w:space="0" w:color="auto"/>
              <w:bottom w:val="single" w:sz="12" w:space="0" w:color="auto"/>
              <w:right w:val="single" w:sz="12" w:space="0" w:color="auto"/>
            </w:tcBorders>
          </w:tcPr>
          <w:p w14:paraId="7ACD8693" w14:textId="77777777" w:rsidR="005C73FE" w:rsidRDefault="005C73FE">
            <w:pPr>
              <w:keepNext/>
              <w:keepLines/>
              <w:tabs>
                <w:tab w:val="left" w:pos="6237"/>
                <w:tab w:val="left" w:pos="12474"/>
              </w:tabs>
              <w:rPr>
                <w:sz w:val="18"/>
              </w:rPr>
            </w:pPr>
          </w:p>
          <w:p w14:paraId="39B0BBE6" w14:textId="77777777" w:rsidR="005C73FE" w:rsidRDefault="005C73FE">
            <w:pPr>
              <w:keepNext/>
              <w:keepLines/>
              <w:tabs>
                <w:tab w:val="left" w:pos="6237"/>
                <w:tab w:val="left" w:pos="12474"/>
              </w:tabs>
              <w:rPr>
                <w:sz w:val="18"/>
              </w:rPr>
            </w:pPr>
          </w:p>
          <w:p w14:paraId="4C254231" w14:textId="77777777" w:rsidR="005C73FE" w:rsidRDefault="005C73FE">
            <w:pPr>
              <w:keepNext/>
              <w:keepLines/>
              <w:tabs>
                <w:tab w:val="left" w:pos="6237"/>
                <w:tab w:val="left" w:pos="12474"/>
              </w:tabs>
              <w:rPr>
                <w:sz w:val="18"/>
              </w:rPr>
            </w:pPr>
          </w:p>
          <w:p w14:paraId="4C693142" w14:textId="77777777" w:rsidR="005C73FE" w:rsidRDefault="005C73FE">
            <w:pPr>
              <w:keepNext/>
              <w:keepLines/>
              <w:tabs>
                <w:tab w:val="left" w:pos="6237"/>
                <w:tab w:val="left" w:pos="12474"/>
              </w:tabs>
              <w:rPr>
                <w:sz w:val="18"/>
              </w:rPr>
            </w:pPr>
          </w:p>
          <w:p w14:paraId="7A939A8C" w14:textId="77777777" w:rsidR="005C73FE" w:rsidRDefault="005C73FE">
            <w:pPr>
              <w:keepNext/>
              <w:keepLines/>
              <w:tabs>
                <w:tab w:val="left" w:pos="6237"/>
                <w:tab w:val="left" w:pos="12474"/>
              </w:tabs>
              <w:rPr>
                <w:sz w:val="18"/>
              </w:rPr>
            </w:pPr>
          </w:p>
          <w:p w14:paraId="0B9CEA71" w14:textId="77777777" w:rsidR="005C73FE" w:rsidRDefault="005C73FE">
            <w:pPr>
              <w:keepNext/>
              <w:keepLines/>
              <w:tabs>
                <w:tab w:val="left" w:pos="6237"/>
                <w:tab w:val="left" w:pos="12474"/>
              </w:tabs>
              <w:rPr>
                <w:sz w:val="18"/>
              </w:rPr>
            </w:pPr>
          </w:p>
          <w:p w14:paraId="1DDAB503" w14:textId="77777777" w:rsidR="005C73FE" w:rsidRDefault="005C73FE">
            <w:pPr>
              <w:keepNext/>
              <w:keepLines/>
              <w:tabs>
                <w:tab w:val="left" w:pos="6237"/>
                <w:tab w:val="left" w:pos="12474"/>
              </w:tabs>
              <w:rPr>
                <w:sz w:val="18"/>
              </w:rPr>
            </w:pPr>
          </w:p>
          <w:p w14:paraId="6A5F0443" w14:textId="77777777" w:rsidR="005C73FE" w:rsidRDefault="005C73FE">
            <w:pPr>
              <w:keepNext/>
              <w:keepLines/>
              <w:tabs>
                <w:tab w:val="left" w:pos="6237"/>
                <w:tab w:val="left" w:pos="12474"/>
              </w:tabs>
              <w:rPr>
                <w:sz w:val="18"/>
              </w:rPr>
            </w:pPr>
          </w:p>
          <w:p w14:paraId="5A3365D1" w14:textId="77777777" w:rsidR="005C73FE" w:rsidRDefault="005C73FE">
            <w:pPr>
              <w:keepNext/>
              <w:keepLines/>
              <w:tabs>
                <w:tab w:val="left" w:pos="6237"/>
                <w:tab w:val="left" w:pos="12474"/>
              </w:tabs>
              <w:rPr>
                <w:sz w:val="18"/>
              </w:rPr>
            </w:pPr>
          </w:p>
        </w:tc>
      </w:tr>
      <w:tr w:rsidR="005C73FE" w14:paraId="643CE967" w14:textId="77777777">
        <w:trPr>
          <w:cantSplit/>
          <w:trHeight w:val="327"/>
        </w:trPr>
        <w:tc>
          <w:tcPr>
            <w:tcW w:w="10065" w:type="dxa"/>
            <w:gridSpan w:val="2"/>
            <w:vMerge/>
            <w:tcBorders>
              <w:top w:val="nil"/>
              <w:left w:val="single" w:sz="12" w:space="0" w:color="auto"/>
              <w:bottom w:val="single" w:sz="12" w:space="0" w:color="auto"/>
              <w:right w:val="single" w:sz="12" w:space="0" w:color="auto"/>
            </w:tcBorders>
          </w:tcPr>
          <w:p w14:paraId="26A00718" w14:textId="77777777" w:rsidR="005C73FE" w:rsidRDefault="005C73FE">
            <w:pPr>
              <w:keepNext/>
              <w:keepLines/>
              <w:tabs>
                <w:tab w:val="left" w:pos="6237"/>
                <w:tab w:val="left" w:pos="12474"/>
              </w:tabs>
              <w:rPr>
                <w:sz w:val="18"/>
              </w:rPr>
            </w:pPr>
          </w:p>
        </w:tc>
      </w:tr>
      <w:tr w:rsidR="005C73FE" w14:paraId="2B572CC0" w14:textId="77777777">
        <w:trPr>
          <w:cantSplit/>
          <w:trHeight w:val="431"/>
        </w:trPr>
        <w:tc>
          <w:tcPr>
            <w:tcW w:w="10065" w:type="dxa"/>
            <w:gridSpan w:val="2"/>
            <w:vMerge/>
            <w:tcBorders>
              <w:top w:val="nil"/>
              <w:left w:val="single" w:sz="12" w:space="0" w:color="auto"/>
              <w:bottom w:val="single" w:sz="12" w:space="0" w:color="auto"/>
              <w:right w:val="single" w:sz="12" w:space="0" w:color="auto"/>
            </w:tcBorders>
          </w:tcPr>
          <w:p w14:paraId="0FD2F6EA" w14:textId="77777777" w:rsidR="005C73FE" w:rsidRDefault="005C73FE">
            <w:pPr>
              <w:keepNext/>
              <w:keepLines/>
              <w:tabs>
                <w:tab w:val="left" w:pos="6237"/>
                <w:tab w:val="left" w:pos="12474"/>
              </w:tabs>
              <w:rPr>
                <w:sz w:val="18"/>
              </w:rPr>
            </w:pPr>
          </w:p>
        </w:tc>
      </w:tr>
      <w:tr w:rsidR="005C73FE" w14:paraId="5BE6D741" w14:textId="77777777">
        <w:trPr>
          <w:cantSplit/>
          <w:trHeight w:val="327"/>
        </w:trPr>
        <w:tc>
          <w:tcPr>
            <w:tcW w:w="10065" w:type="dxa"/>
            <w:gridSpan w:val="2"/>
            <w:vMerge/>
            <w:tcBorders>
              <w:top w:val="nil"/>
              <w:left w:val="single" w:sz="12" w:space="0" w:color="auto"/>
              <w:bottom w:val="single" w:sz="12" w:space="0" w:color="auto"/>
              <w:right w:val="single" w:sz="12" w:space="0" w:color="auto"/>
            </w:tcBorders>
          </w:tcPr>
          <w:p w14:paraId="4A5C8F00" w14:textId="77777777" w:rsidR="005C73FE" w:rsidRDefault="005C73FE">
            <w:pPr>
              <w:keepNext/>
              <w:keepLines/>
              <w:tabs>
                <w:tab w:val="left" w:pos="6237"/>
                <w:tab w:val="left" w:pos="12474"/>
              </w:tabs>
              <w:rPr>
                <w:sz w:val="18"/>
              </w:rPr>
            </w:pPr>
          </w:p>
        </w:tc>
      </w:tr>
      <w:tr w:rsidR="005C73FE" w14:paraId="4AEA9B7C" w14:textId="77777777">
        <w:trPr>
          <w:cantSplit/>
          <w:trHeight w:val="410"/>
        </w:trPr>
        <w:tc>
          <w:tcPr>
            <w:tcW w:w="10065" w:type="dxa"/>
            <w:gridSpan w:val="2"/>
            <w:vMerge/>
            <w:tcBorders>
              <w:top w:val="nil"/>
              <w:left w:val="single" w:sz="12" w:space="0" w:color="auto"/>
              <w:bottom w:val="single" w:sz="12" w:space="0" w:color="auto"/>
              <w:right w:val="single" w:sz="12" w:space="0" w:color="auto"/>
            </w:tcBorders>
          </w:tcPr>
          <w:p w14:paraId="41DCB3CD" w14:textId="77777777" w:rsidR="005C73FE" w:rsidRDefault="005C73FE">
            <w:pPr>
              <w:keepNext/>
              <w:keepLines/>
              <w:tabs>
                <w:tab w:val="left" w:pos="6237"/>
                <w:tab w:val="left" w:pos="12474"/>
              </w:tabs>
              <w:rPr>
                <w:sz w:val="18"/>
              </w:rPr>
            </w:pPr>
          </w:p>
        </w:tc>
      </w:tr>
    </w:tbl>
    <w:p w14:paraId="255BBFFC" w14:textId="77777777" w:rsidR="005C73FE" w:rsidRDefault="005C73FE">
      <w:pPr>
        <w:keepNext/>
        <w:keepLines/>
        <w:tabs>
          <w:tab w:val="left" w:pos="6237"/>
          <w:tab w:val="left" w:pos="12474"/>
        </w:tabs>
      </w:pPr>
      <w:r>
        <w:rPr>
          <w:sz w:val="18"/>
        </w:rPr>
        <w:t xml:space="preserve">* </w:t>
      </w:r>
      <w:r>
        <w:t>Mark any sections not required with N/A</w:t>
      </w:r>
    </w:p>
    <w:p w14:paraId="4BE0FB84" w14:textId="77777777" w:rsidR="005C73FE" w:rsidRDefault="005C73FE">
      <w:pPr>
        <w:keepNext/>
        <w:keepLines/>
        <w:sectPr w:rsidR="005C73FE">
          <w:headerReference w:type="default" r:id="rId12"/>
          <w:footerReference w:type="default" r:id="rId13"/>
          <w:footnotePr>
            <w:numRestart w:val="eachSect"/>
          </w:footnotePr>
          <w:type w:val="oddPage"/>
          <w:pgSz w:w="11907" w:h="16840" w:code="9"/>
          <w:pgMar w:top="1440" w:right="1842" w:bottom="1440" w:left="1701" w:header="720" w:footer="720" w:gutter="0"/>
          <w:cols w:space="720"/>
        </w:sectPr>
      </w:pPr>
    </w:p>
    <w:p w14:paraId="111DD00C" w14:textId="77777777" w:rsidR="005C73FE" w:rsidRDefault="005C73FE">
      <w:pPr>
        <w:pStyle w:val="Heading5"/>
        <w:keepNext/>
        <w:keepLines/>
        <w:rPr>
          <w:sz w:val="28"/>
        </w:rPr>
      </w:pPr>
      <w:r>
        <w:rPr>
          <w:sz w:val="28"/>
        </w:rPr>
        <w:lastRenderedPageBreak/>
        <w:t>Appendix D: Attachment B</w:t>
      </w:r>
    </w:p>
    <w:p w14:paraId="3FC30EB6" w14:textId="77777777" w:rsidR="005C73FE" w:rsidRDefault="005C73FE">
      <w:pPr>
        <w:keepNext/>
        <w:keepLines/>
        <w:tabs>
          <w:tab w:val="left" w:pos="-720"/>
          <w:tab w:val="left" w:pos="0"/>
          <w:tab w:val="left" w:pos="720"/>
          <w:tab w:val="left" w:pos="1440"/>
          <w:tab w:val="left" w:pos="1701"/>
          <w:tab w:val="left" w:pos="2268"/>
          <w:tab w:val="left" w:pos="2538"/>
          <w:tab w:val="left" w:pos="2880"/>
          <w:tab w:val="left" w:pos="3600"/>
          <w:tab w:val="left" w:pos="4320"/>
          <w:tab w:val="left" w:pos="5040"/>
          <w:tab w:val="left" w:pos="5760"/>
          <w:tab w:val="left" w:pos="6480"/>
          <w:tab w:val="left" w:pos="7200"/>
          <w:tab w:val="left" w:pos="7920"/>
          <w:tab w:val="left" w:pos="8640"/>
        </w:tabs>
        <w:ind w:left="1695" w:hanging="975"/>
        <w:jc w:val="both"/>
        <w:rPr>
          <w:b/>
          <w:sz w:val="22"/>
        </w:rPr>
      </w:pPr>
    </w:p>
    <w:p w14:paraId="3918385B" w14:textId="77777777" w:rsidR="005C73FE" w:rsidRDefault="005C73FE">
      <w:pPr>
        <w:keepNext/>
        <w:keepLines/>
        <w:tabs>
          <w:tab w:val="left" w:pos="-720"/>
          <w:tab w:val="left" w:pos="0"/>
          <w:tab w:val="left" w:pos="720"/>
          <w:tab w:val="left" w:pos="1440"/>
          <w:tab w:val="left" w:pos="1701"/>
          <w:tab w:val="left" w:pos="2268"/>
          <w:tab w:val="left" w:pos="2538"/>
          <w:tab w:val="left" w:pos="2880"/>
          <w:tab w:val="left" w:pos="3600"/>
          <w:tab w:val="left" w:pos="4320"/>
          <w:tab w:val="left" w:pos="5040"/>
          <w:tab w:val="left" w:pos="5760"/>
          <w:tab w:val="left" w:pos="6480"/>
          <w:tab w:val="left" w:pos="7200"/>
          <w:tab w:val="left" w:pos="7920"/>
          <w:tab w:val="left" w:pos="8640"/>
        </w:tabs>
        <w:ind w:left="1695" w:hanging="975"/>
        <w:jc w:val="both"/>
        <w:rPr>
          <w:b/>
          <w:sz w:val="22"/>
        </w:rPr>
      </w:pPr>
      <w:r>
        <w:rPr>
          <w:b/>
          <w:sz w:val="22"/>
        </w:rPr>
        <w:t>ACCEPTANCE CERTIFICATE - PART  1</w:t>
      </w:r>
    </w:p>
    <w:p w14:paraId="7136C589" w14:textId="77777777" w:rsidR="005C73FE" w:rsidRDefault="005C73FE">
      <w:pPr>
        <w:keepNext/>
        <w:keepLines/>
      </w:pPr>
    </w:p>
    <w:tbl>
      <w:tblPr>
        <w:tblW w:w="0" w:type="auto"/>
        <w:tblLayout w:type="fixed"/>
        <w:tblLook w:val="0000" w:firstRow="0" w:lastRow="0" w:firstColumn="0" w:lastColumn="0" w:noHBand="0" w:noVBand="0"/>
      </w:tblPr>
      <w:tblGrid>
        <w:gridCol w:w="2310"/>
        <w:gridCol w:w="3327"/>
        <w:gridCol w:w="1701"/>
        <w:gridCol w:w="1904"/>
      </w:tblGrid>
      <w:tr w:rsidR="005C73FE" w14:paraId="1534B252" w14:textId="77777777">
        <w:trPr>
          <w:trHeight w:hRule="exact" w:val="600"/>
        </w:trPr>
        <w:tc>
          <w:tcPr>
            <w:tcW w:w="2310" w:type="dxa"/>
            <w:vAlign w:val="bottom"/>
          </w:tcPr>
          <w:p w14:paraId="5D4507BD" w14:textId="77777777" w:rsidR="005C73FE" w:rsidRDefault="005C73FE">
            <w:pPr>
              <w:keepNext/>
              <w:keepLines/>
              <w:rPr>
                <w:b/>
              </w:rPr>
            </w:pPr>
            <w:r>
              <w:rPr>
                <w:b/>
              </w:rPr>
              <w:t>LOCATION:</w:t>
            </w:r>
          </w:p>
        </w:tc>
        <w:tc>
          <w:tcPr>
            <w:tcW w:w="3327" w:type="dxa"/>
            <w:tcBorders>
              <w:bottom w:val="single" w:sz="4" w:space="0" w:color="auto"/>
            </w:tcBorders>
            <w:vAlign w:val="bottom"/>
          </w:tcPr>
          <w:p w14:paraId="3C46B7F3" w14:textId="77777777" w:rsidR="005C73FE" w:rsidRDefault="005C73FE">
            <w:pPr>
              <w:keepNext/>
              <w:keepLines/>
            </w:pPr>
          </w:p>
        </w:tc>
        <w:tc>
          <w:tcPr>
            <w:tcW w:w="1701" w:type="dxa"/>
            <w:vAlign w:val="bottom"/>
          </w:tcPr>
          <w:p w14:paraId="000BBA66" w14:textId="77777777" w:rsidR="005C73FE" w:rsidRDefault="005C73FE">
            <w:pPr>
              <w:keepNext/>
              <w:keepLines/>
              <w:rPr>
                <w:b/>
              </w:rPr>
            </w:pPr>
            <w:r>
              <w:rPr>
                <w:b/>
              </w:rPr>
              <w:t>Certificate Nº:</w:t>
            </w:r>
          </w:p>
        </w:tc>
        <w:tc>
          <w:tcPr>
            <w:tcW w:w="1904" w:type="dxa"/>
            <w:tcBorders>
              <w:bottom w:val="single" w:sz="4" w:space="0" w:color="auto"/>
            </w:tcBorders>
            <w:vAlign w:val="bottom"/>
          </w:tcPr>
          <w:p w14:paraId="5CFA9BB7" w14:textId="77777777" w:rsidR="005C73FE" w:rsidRDefault="005C73FE">
            <w:pPr>
              <w:keepNext/>
              <w:keepLines/>
            </w:pPr>
          </w:p>
        </w:tc>
      </w:tr>
      <w:tr w:rsidR="005C73FE" w14:paraId="07069069" w14:textId="77777777">
        <w:trPr>
          <w:cantSplit/>
          <w:trHeight w:hRule="exact" w:val="800"/>
        </w:trPr>
        <w:tc>
          <w:tcPr>
            <w:tcW w:w="9242" w:type="dxa"/>
            <w:gridSpan w:val="4"/>
            <w:vAlign w:val="bottom"/>
          </w:tcPr>
          <w:p w14:paraId="21A9B80D" w14:textId="77777777" w:rsidR="005C73FE" w:rsidRDefault="005C73FE">
            <w:pPr>
              <w:keepNext/>
              <w:keepLines/>
              <w:rPr>
                <w:b/>
              </w:rPr>
            </w:pPr>
            <w:r>
              <w:rPr>
                <w:b/>
              </w:rPr>
              <w:t>PART 1: STAGE 1 COMPLETION</w:t>
            </w:r>
          </w:p>
        </w:tc>
      </w:tr>
    </w:tbl>
    <w:p w14:paraId="21DEBCC6" w14:textId="77777777" w:rsidR="005C73FE" w:rsidRDefault="005C73FE">
      <w:pPr>
        <w:keepNext/>
        <w:keepLines/>
      </w:pPr>
    </w:p>
    <w:p w14:paraId="78FCCD58" w14:textId="77777777" w:rsidR="005C73FE" w:rsidRDefault="005C73FE">
      <w:pPr>
        <w:keepNext/>
        <w:keepLines/>
      </w:pPr>
    </w:p>
    <w:p w14:paraId="155EABDF" w14:textId="77777777" w:rsidR="005C73FE" w:rsidRDefault="005C73FE">
      <w:pPr>
        <w:pStyle w:val="BodyText2"/>
        <w:keepNext/>
        <w:keepLines/>
      </w:pPr>
      <w:r>
        <w:t xml:space="preserve">The Plant and/or Apparatus scheduled below has satisfactorily completed the Stage 1 Commissioning Programme, in accordance with the conditions of contract.  The Plant and/or Apparatus may now be energised and tested in accordance with the Stage 2 Commissioning Programme. Exceptions / Limitations are specified below.  </w:t>
      </w:r>
    </w:p>
    <w:p w14:paraId="6BF44A13" w14:textId="77777777" w:rsidR="005C73FE" w:rsidRDefault="005C73FE">
      <w:pPr>
        <w:keepNext/>
        <w:keepLines/>
      </w:pPr>
    </w:p>
    <w:p w14:paraId="15CAA05C" w14:textId="77777777" w:rsidR="005C73FE" w:rsidRDefault="005C73FE">
      <w:pPr>
        <w:keepNext/>
        <w:keepLines/>
      </w:pPr>
    </w:p>
    <w:p w14:paraId="19769ACD" w14:textId="77777777" w:rsidR="005C73FE" w:rsidRDefault="005C73FE">
      <w:pPr>
        <w:keepNext/>
        <w:keepLines/>
        <w:rPr>
          <w:b/>
        </w:rPr>
      </w:pPr>
      <w:r>
        <w:rPr>
          <w:b/>
        </w:rPr>
        <w:t xml:space="preserve">DESCRIPTION OF PLANT and/or APPARATUS </w:t>
      </w:r>
    </w:p>
    <w:p w14:paraId="761D78D8" w14:textId="77777777" w:rsidR="005C73FE" w:rsidRDefault="005C73FE">
      <w:pPr>
        <w:keepNext/>
        <w:keepLines/>
      </w:pPr>
      <w:r>
        <w:t>(include drawing references as appropriate)</w:t>
      </w:r>
    </w:p>
    <w:p w14:paraId="63B1F685" w14:textId="77777777" w:rsidR="005C73FE" w:rsidRDefault="005C73FE">
      <w:pPr>
        <w:keepNext/>
        <w:keepLines/>
      </w:pPr>
    </w:p>
    <w:p w14:paraId="3D4B367E" w14:textId="77777777" w:rsidR="005C73FE" w:rsidRDefault="005C73FE">
      <w:pPr>
        <w:keepNext/>
        <w:keepLines/>
      </w:pPr>
    </w:p>
    <w:p w14:paraId="09764204" w14:textId="77777777" w:rsidR="005C73FE" w:rsidRDefault="005C73FE">
      <w:pPr>
        <w:keepNext/>
        <w:keepLines/>
      </w:pPr>
    </w:p>
    <w:p w14:paraId="18CF3673" w14:textId="77777777" w:rsidR="005C73FE" w:rsidRDefault="005C73FE">
      <w:pPr>
        <w:keepNext/>
        <w:keepLines/>
      </w:pPr>
    </w:p>
    <w:p w14:paraId="60688695" w14:textId="77777777" w:rsidR="005C73FE" w:rsidRDefault="005C73FE">
      <w:pPr>
        <w:keepNext/>
        <w:keepLines/>
      </w:pPr>
    </w:p>
    <w:p w14:paraId="24FFF3CC" w14:textId="77777777" w:rsidR="005C73FE" w:rsidRDefault="005C73FE">
      <w:pPr>
        <w:keepNext/>
        <w:keepLines/>
        <w:rPr>
          <w:b/>
        </w:rPr>
      </w:pPr>
      <w:r>
        <w:rPr>
          <w:b/>
        </w:rPr>
        <w:t>EXCEPTIONS / LIMITATIONS</w:t>
      </w:r>
    </w:p>
    <w:p w14:paraId="0A38A1A5" w14:textId="77777777" w:rsidR="005C73FE" w:rsidRDefault="005C73FE">
      <w:pPr>
        <w:keepNext/>
        <w:keepLines/>
      </w:pPr>
    </w:p>
    <w:p w14:paraId="399DE3D3" w14:textId="77777777" w:rsidR="005C73FE" w:rsidRDefault="005C73FE">
      <w:pPr>
        <w:keepNext/>
        <w:keepLines/>
      </w:pPr>
    </w:p>
    <w:p w14:paraId="7939E7EC" w14:textId="77777777" w:rsidR="005C73FE" w:rsidRDefault="005C73FE">
      <w:pPr>
        <w:keepNext/>
        <w:keepLines/>
      </w:pPr>
    </w:p>
    <w:p w14:paraId="3D833382" w14:textId="77777777" w:rsidR="005C73FE" w:rsidRDefault="005C73FE">
      <w:pPr>
        <w:keepNext/>
        <w:keepLines/>
      </w:pPr>
    </w:p>
    <w:p w14:paraId="6D5BD5EB" w14:textId="77777777" w:rsidR="005C73FE" w:rsidRDefault="005C73FE">
      <w:pPr>
        <w:keepNext/>
        <w:keepLines/>
      </w:pPr>
    </w:p>
    <w:tbl>
      <w:tblPr>
        <w:tblW w:w="0" w:type="auto"/>
        <w:tblLayout w:type="fixed"/>
        <w:tblLook w:val="0000" w:firstRow="0" w:lastRow="0" w:firstColumn="0" w:lastColumn="0" w:noHBand="0" w:noVBand="0"/>
      </w:tblPr>
      <w:tblGrid>
        <w:gridCol w:w="1668"/>
        <w:gridCol w:w="3543"/>
        <w:gridCol w:w="851"/>
        <w:gridCol w:w="1134"/>
        <w:gridCol w:w="850"/>
        <w:gridCol w:w="1194"/>
      </w:tblGrid>
      <w:tr w:rsidR="005C73FE" w14:paraId="687DED79" w14:textId="77777777">
        <w:trPr>
          <w:trHeight w:hRule="exact" w:val="600"/>
        </w:trPr>
        <w:tc>
          <w:tcPr>
            <w:tcW w:w="1668" w:type="dxa"/>
            <w:vAlign w:val="bottom"/>
          </w:tcPr>
          <w:p w14:paraId="772A9473" w14:textId="77777777" w:rsidR="005C73FE" w:rsidRDefault="005C73FE">
            <w:pPr>
              <w:keepNext/>
              <w:keepLines/>
            </w:pPr>
            <w:r>
              <w:t>Issued by:</w:t>
            </w:r>
          </w:p>
        </w:tc>
        <w:tc>
          <w:tcPr>
            <w:tcW w:w="3543" w:type="dxa"/>
            <w:tcBorders>
              <w:bottom w:val="single" w:sz="4" w:space="0" w:color="auto"/>
            </w:tcBorders>
            <w:vAlign w:val="bottom"/>
          </w:tcPr>
          <w:p w14:paraId="378DF830" w14:textId="77777777" w:rsidR="005C73FE" w:rsidRDefault="005C73FE">
            <w:pPr>
              <w:keepNext/>
              <w:keepLines/>
            </w:pPr>
          </w:p>
        </w:tc>
        <w:tc>
          <w:tcPr>
            <w:tcW w:w="851" w:type="dxa"/>
            <w:vAlign w:val="bottom"/>
          </w:tcPr>
          <w:p w14:paraId="5C771F61" w14:textId="77777777" w:rsidR="005C73FE" w:rsidRDefault="005C73FE">
            <w:pPr>
              <w:keepNext/>
              <w:keepLines/>
              <w:jc w:val="center"/>
            </w:pPr>
            <w:r>
              <w:t>Date:</w:t>
            </w:r>
          </w:p>
        </w:tc>
        <w:tc>
          <w:tcPr>
            <w:tcW w:w="1134" w:type="dxa"/>
            <w:tcBorders>
              <w:bottom w:val="single" w:sz="4" w:space="0" w:color="auto"/>
            </w:tcBorders>
            <w:vAlign w:val="bottom"/>
          </w:tcPr>
          <w:p w14:paraId="60FBB330" w14:textId="77777777" w:rsidR="005C73FE" w:rsidRDefault="005C73FE">
            <w:pPr>
              <w:keepNext/>
              <w:keepLines/>
            </w:pPr>
          </w:p>
        </w:tc>
        <w:tc>
          <w:tcPr>
            <w:tcW w:w="850" w:type="dxa"/>
            <w:vAlign w:val="bottom"/>
          </w:tcPr>
          <w:p w14:paraId="3316284E" w14:textId="77777777" w:rsidR="005C73FE" w:rsidRDefault="005C73FE">
            <w:pPr>
              <w:keepNext/>
              <w:keepLines/>
              <w:jc w:val="center"/>
            </w:pPr>
            <w:r>
              <w:t>Time:</w:t>
            </w:r>
          </w:p>
        </w:tc>
        <w:tc>
          <w:tcPr>
            <w:tcW w:w="1194" w:type="dxa"/>
            <w:tcBorders>
              <w:bottom w:val="single" w:sz="4" w:space="0" w:color="auto"/>
            </w:tcBorders>
            <w:vAlign w:val="bottom"/>
          </w:tcPr>
          <w:p w14:paraId="74151971" w14:textId="77777777" w:rsidR="005C73FE" w:rsidRDefault="005C73FE">
            <w:pPr>
              <w:keepNext/>
              <w:keepLines/>
            </w:pPr>
          </w:p>
        </w:tc>
      </w:tr>
      <w:tr w:rsidR="005C73FE" w14:paraId="318DFD45" w14:textId="77777777">
        <w:tc>
          <w:tcPr>
            <w:tcW w:w="1668" w:type="dxa"/>
            <w:vAlign w:val="bottom"/>
          </w:tcPr>
          <w:p w14:paraId="420C2AAD" w14:textId="77777777" w:rsidR="005C73FE" w:rsidRDefault="005C73FE">
            <w:pPr>
              <w:keepNext/>
              <w:keepLines/>
            </w:pPr>
          </w:p>
        </w:tc>
        <w:tc>
          <w:tcPr>
            <w:tcW w:w="3543" w:type="dxa"/>
            <w:vAlign w:val="bottom"/>
          </w:tcPr>
          <w:p w14:paraId="67CE0204" w14:textId="77777777" w:rsidR="005C73FE" w:rsidRDefault="005C73FE">
            <w:pPr>
              <w:keepNext/>
              <w:keepLines/>
            </w:pPr>
          </w:p>
        </w:tc>
        <w:tc>
          <w:tcPr>
            <w:tcW w:w="851" w:type="dxa"/>
            <w:vAlign w:val="bottom"/>
          </w:tcPr>
          <w:p w14:paraId="6530451E" w14:textId="77777777" w:rsidR="005C73FE" w:rsidRDefault="005C73FE">
            <w:pPr>
              <w:keepNext/>
              <w:keepLines/>
              <w:jc w:val="center"/>
            </w:pPr>
          </w:p>
        </w:tc>
        <w:tc>
          <w:tcPr>
            <w:tcW w:w="1134" w:type="dxa"/>
            <w:vAlign w:val="bottom"/>
          </w:tcPr>
          <w:p w14:paraId="07D87ECC" w14:textId="77777777" w:rsidR="005C73FE" w:rsidRDefault="005C73FE">
            <w:pPr>
              <w:keepNext/>
              <w:keepLines/>
            </w:pPr>
          </w:p>
        </w:tc>
        <w:tc>
          <w:tcPr>
            <w:tcW w:w="850" w:type="dxa"/>
            <w:vAlign w:val="bottom"/>
          </w:tcPr>
          <w:p w14:paraId="178504FF" w14:textId="77777777" w:rsidR="005C73FE" w:rsidRDefault="005C73FE">
            <w:pPr>
              <w:keepNext/>
              <w:keepLines/>
              <w:jc w:val="center"/>
            </w:pPr>
          </w:p>
        </w:tc>
        <w:tc>
          <w:tcPr>
            <w:tcW w:w="1194" w:type="dxa"/>
            <w:vAlign w:val="bottom"/>
          </w:tcPr>
          <w:p w14:paraId="651D568B" w14:textId="77777777" w:rsidR="005C73FE" w:rsidRDefault="005C73FE">
            <w:pPr>
              <w:keepNext/>
              <w:keepLines/>
            </w:pPr>
          </w:p>
        </w:tc>
      </w:tr>
      <w:tr w:rsidR="000E2936" w14:paraId="70EA2505" w14:textId="77777777">
        <w:tc>
          <w:tcPr>
            <w:tcW w:w="1668" w:type="dxa"/>
            <w:vAlign w:val="bottom"/>
          </w:tcPr>
          <w:p w14:paraId="2F3A13B0" w14:textId="77777777" w:rsidR="000E2936" w:rsidRDefault="000E2936">
            <w:pPr>
              <w:keepNext/>
              <w:keepLines/>
            </w:pPr>
            <w:r>
              <w:t xml:space="preserve">TO </w:t>
            </w:r>
            <w:r w:rsidR="00271D9A">
              <w:t>Company</w:t>
            </w:r>
            <w:r>
              <w:t>:</w:t>
            </w:r>
          </w:p>
          <w:p w14:paraId="621215AF" w14:textId="77777777" w:rsidR="000E2936" w:rsidRDefault="000E2936">
            <w:pPr>
              <w:keepNext/>
              <w:keepLines/>
            </w:pPr>
          </w:p>
        </w:tc>
        <w:tc>
          <w:tcPr>
            <w:tcW w:w="3543" w:type="dxa"/>
            <w:vAlign w:val="bottom"/>
          </w:tcPr>
          <w:p w14:paraId="6AD6D71A" w14:textId="77777777" w:rsidR="000E2936" w:rsidRDefault="000E2936">
            <w:pPr>
              <w:keepNext/>
              <w:keepLines/>
            </w:pPr>
          </w:p>
        </w:tc>
        <w:tc>
          <w:tcPr>
            <w:tcW w:w="851" w:type="dxa"/>
            <w:vAlign w:val="bottom"/>
          </w:tcPr>
          <w:p w14:paraId="4F06FC4D" w14:textId="77777777" w:rsidR="000E2936" w:rsidRDefault="000E2936">
            <w:pPr>
              <w:keepNext/>
              <w:keepLines/>
              <w:jc w:val="center"/>
            </w:pPr>
          </w:p>
        </w:tc>
        <w:tc>
          <w:tcPr>
            <w:tcW w:w="1134" w:type="dxa"/>
            <w:vAlign w:val="bottom"/>
          </w:tcPr>
          <w:p w14:paraId="5A09F98D" w14:textId="77777777" w:rsidR="000E2936" w:rsidRDefault="000E2936">
            <w:pPr>
              <w:keepNext/>
              <w:keepLines/>
            </w:pPr>
          </w:p>
        </w:tc>
        <w:tc>
          <w:tcPr>
            <w:tcW w:w="850" w:type="dxa"/>
            <w:vAlign w:val="bottom"/>
          </w:tcPr>
          <w:p w14:paraId="4BB77F6C" w14:textId="77777777" w:rsidR="000E2936" w:rsidRDefault="000E2936">
            <w:pPr>
              <w:keepNext/>
              <w:keepLines/>
              <w:jc w:val="center"/>
            </w:pPr>
          </w:p>
        </w:tc>
        <w:tc>
          <w:tcPr>
            <w:tcW w:w="1194" w:type="dxa"/>
            <w:vAlign w:val="bottom"/>
          </w:tcPr>
          <w:p w14:paraId="59A02CF9" w14:textId="77777777" w:rsidR="000E2936" w:rsidRDefault="000E2936">
            <w:pPr>
              <w:keepNext/>
              <w:keepLines/>
            </w:pPr>
          </w:p>
        </w:tc>
      </w:tr>
      <w:tr w:rsidR="005C73FE" w14:paraId="0AEB40B4" w14:textId="77777777">
        <w:trPr>
          <w:trHeight w:hRule="exact" w:val="600"/>
        </w:trPr>
        <w:tc>
          <w:tcPr>
            <w:tcW w:w="1668" w:type="dxa"/>
            <w:vAlign w:val="bottom"/>
          </w:tcPr>
          <w:p w14:paraId="619B257A" w14:textId="77777777" w:rsidR="005C73FE" w:rsidRDefault="005C73FE">
            <w:pPr>
              <w:keepNext/>
              <w:keepLines/>
            </w:pPr>
            <w:r>
              <w:t>Acknowledged:</w:t>
            </w:r>
          </w:p>
        </w:tc>
        <w:tc>
          <w:tcPr>
            <w:tcW w:w="3543" w:type="dxa"/>
            <w:tcBorders>
              <w:bottom w:val="single" w:sz="4" w:space="0" w:color="auto"/>
            </w:tcBorders>
            <w:vAlign w:val="bottom"/>
          </w:tcPr>
          <w:p w14:paraId="17F9B27B" w14:textId="77777777" w:rsidR="005C73FE" w:rsidRDefault="005C73FE">
            <w:pPr>
              <w:keepNext/>
              <w:keepLines/>
            </w:pPr>
          </w:p>
          <w:p w14:paraId="6140E782" w14:textId="77777777" w:rsidR="000E2936" w:rsidRDefault="000E2936">
            <w:pPr>
              <w:keepNext/>
              <w:keepLines/>
            </w:pPr>
          </w:p>
          <w:p w14:paraId="11FE435E" w14:textId="77777777" w:rsidR="000E2936" w:rsidRDefault="000E2936">
            <w:pPr>
              <w:keepNext/>
              <w:keepLines/>
            </w:pPr>
          </w:p>
        </w:tc>
        <w:tc>
          <w:tcPr>
            <w:tcW w:w="851" w:type="dxa"/>
            <w:vAlign w:val="bottom"/>
          </w:tcPr>
          <w:p w14:paraId="626B1828" w14:textId="77777777" w:rsidR="005C73FE" w:rsidRDefault="005C73FE">
            <w:pPr>
              <w:keepNext/>
              <w:keepLines/>
              <w:jc w:val="center"/>
            </w:pPr>
            <w:r>
              <w:t>Date:</w:t>
            </w:r>
          </w:p>
        </w:tc>
        <w:tc>
          <w:tcPr>
            <w:tcW w:w="1134" w:type="dxa"/>
            <w:tcBorders>
              <w:bottom w:val="single" w:sz="4" w:space="0" w:color="auto"/>
            </w:tcBorders>
            <w:vAlign w:val="bottom"/>
          </w:tcPr>
          <w:p w14:paraId="418A9A69" w14:textId="77777777" w:rsidR="005C73FE" w:rsidRDefault="005C73FE">
            <w:pPr>
              <w:keepNext/>
              <w:keepLines/>
            </w:pPr>
          </w:p>
        </w:tc>
        <w:tc>
          <w:tcPr>
            <w:tcW w:w="850" w:type="dxa"/>
            <w:vAlign w:val="bottom"/>
          </w:tcPr>
          <w:p w14:paraId="7D528CDA" w14:textId="77777777" w:rsidR="005C73FE" w:rsidRDefault="005C73FE">
            <w:pPr>
              <w:keepNext/>
              <w:keepLines/>
              <w:jc w:val="center"/>
            </w:pPr>
            <w:r>
              <w:t>Time:</w:t>
            </w:r>
          </w:p>
        </w:tc>
        <w:tc>
          <w:tcPr>
            <w:tcW w:w="1194" w:type="dxa"/>
            <w:tcBorders>
              <w:bottom w:val="single" w:sz="4" w:space="0" w:color="auto"/>
            </w:tcBorders>
            <w:vAlign w:val="bottom"/>
          </w:tcPr>
          <w:p w14:paraId="62F277D0" w14:textId="77777777" w:rsidR="005C73FE" w:rsidRDefault="005C73FE">
            <w:pPr>
              <w:keepNext/>
              <w:keepLines/>
            </w:pPr>
          </w:p>
        </w:tc>
      </w:tr>
      <w:tr w:rsidR="005C73FE" w14:paraId="3D7BC9EB" w14:textId="77777777">
        <w:tc>
          <w:tcPr>
            <w:tcW w:w="1668" w:type="dxa"/>
            <w:vAlign w:val="bottom"/>
          </w:tcPr>
          <w:p w14:paraId="7E1E0092" w14:textId="77777777" w:rsidR="005C73FE" w:rsidRDefault="005C73FE">
            <w:pPr>
              <w:keepNext/>
              <w:keepLines/>
            </w:pPr>
          </w:p>
        </w:tc>
        <w:tc>
          <w:tcPr>
            <w:tcW w:w="3543" w:type="dxa"/>
            <w:vAlign w:val="bottom"/>
          </w:tcPr>
          <w:p w14:paraId="6008D04E" w14:textId="77777777" w:rsidR="005C73FE" w:rsidRDefault="005C73FE">
            <w:pPr>
              <w:keepNext/>
              <w:keepLines/>
            </w:pPr>
            <w:r>
              <w:t>(</w:t>
            </w:r>
            <w:r w:rsidR="005B2AE4">
              <w:t>NGESO</w:t>
            </w:r>
            <w:r>
              <w:t xml:space="preserve">) </w:t>
            </w:r>
          </w:p>
        </w:tc>
        <w:tc>
          <w:tcPr>
            <w:tcW w:w="851" w:type="dxa"/>
            <w:vAlign w:val="bottom"/>
          </w:tcPr>
          <w:p w14:paraId="4D2C367F" w14:textId="77777777" w:rsidR="005C73FE" w:rsidRDefault="005C73FE">
            <w:pPr>
              <w:keepNext/>
              <w:keepLines/>
              <w:jc w:val="center"/>
            </w:pPr>
          </w:p>
        </w:tc>
        <w:tc>
          <w:tcPr>
            <w:tcW w:w="1134" w:type="dxa"/>
            <w:vAlign w:val="bottom"/>
          </w:tcPr>
          <w:p w14:paraId="34339123" w14:textId="77777777" w:rsidR="005C73FE" w:rsidRDefault="005C73FE">
            <w:pPr>
              <w:keepNext/>
              <w:keepLines/>
            </w:pPr>
          </w:p>
        </w:tc>
        <w:tc>
          <w:tcPr>
            <w:tcW w:w="850" w:type="dxa"/>
            <w:vAlign w:val="bottom"/>
          </w:tcPr>
          <w:p w14:paraId="3953ADE1" w14:textId="77777777" w:rsidR="005C73FE" w:rsidRDefault="005C73FE">
            <w:pPr>
              <w:keepNext/>
              <w:keepLines/>
              <w:jc w:val="center"/>
            </w:pPr>
          </w:p>
        </w:tc>
        <w:tc>
          <w:tcPr>
            <w:tcW w:w="1194" w:type="dxa"/>
            <w:vAlign w:val="bottom"/>
          </w:tcPr>
          <w:p w14:paraId="5A425320" w14:textId="77777777" w:rsidR="005C73FE" w:rsidRDefault="005C73FE">
            <w:pPr>
              <w:keepNext/>
              <w:keepLines/>
            </w:pPr>
          </w:p>
        </w:tc>
      </w:tr>
    </w:tbl>
    <w:p w14:paraId="50FE074C" w14:textId="77777777" w:rsidR="005C73FE" w:rsidRDefault="005C73FE">
      <w:pPr>
        <w:keepNext/>
        <w:keepLines/>
      </w:pPr>
    </w:p>
    <w:p w14:paraId="3C6AE107" w14:textId="77777777" w:rsidR="005C73FE" w:rsidRDefault="005C73FE">
      <w:pPr>
        <w:keepNext/>
        <w:keepLines/>
      </w:pPr>
    </w:p>
    <w:p w14:paraId="6B478B07" w14:textId="77777777" w:rsidR="005C73FE" w:rsidRDefault="005C73FE">
      <w:pPr>
        <w:keepNext/>
        <w:keepLines/>
      </w:pPr>
      <w:r>
        <w:t xml:space="preserve"> </w:t>
      </w:r>
    </w:p>
    <w:p w14:paraId="32AD824E" w14:textId="77777777" w:rsidR="005C73FE" w:rsidRDefault="005C73FE">
      <w:pPr>
        <w:keepNext/>
        <w:keepLines/>
        <w:jc w:val="right"/>
        <w:sectPr w:rsidR="005C73FE">
          <w:headerReference w:type="even" r:id="rId14"/>
          <w:footerReference w:type="even" r:id="rId15"/>
          <w:footnotePr>
            <w:numRestart w:val="eachSect"/>
          </w:footnotePr>
          <w:pgSz w:w="11906" w:h="16838"/>
          <w:pgMar w:top="1440" w:right="1800" w:bottom="1440" w:left="1800" w:header="720" w:footer="720" w:gutter="0"/>
          <w:cols w:space="720"/>
        </w:sectPr>
      </w:pPr>
    </w:p>
    <w:p w14:paraId="456CC06E" w14:textId="77777777" w:rsidR="005C73FE" w:rsidRDefault="005C73FE">
      <w:pPr>
        <w:pStyle w:val="Heading5"/>
        <w:keepNext/>
        <w:keepLines/>
        <w:rPr>
          <w:sz w:val="28"/>
        </w:rPr>
      </w:pPr>
      <w:r>
        <w:rPr>
          <w:sz w:val="28"/>
        </w:rPr>
        <w:lastRenderedPageBreak/>
        <w:t xml:space="preserve">Appendix D: Attachment B (contd.) </w:t>
      </w:r>
    </w:p>
    <w:p w14:paraId="781F0A7C" w14:textId="77777777" w:rsidR="005C73FE" w:rsidRDefault="005C73FE">
      <w:pPr>
        <w:pStyle w:val="Heading5"/>
        <w:keepNext/>
        <w:keepLines/>
        <w:rPr>
          <w:i w:val="0"/>
          <w:sz w:val="22"/>
        </w:rPr>
      </w:pPr>
    </w:p>
    <w:p w14:paraId="59E21EAC" w14:textId="77777777" w:rsidR="005C73FE" w:rsidRDefault="005C73FE">
      <w:pPr>
        <w:keepNext/>
        <w:keepLines/>
        <w:rPr>
          <w:b/>
        </w:rPr>
      </w:pPr>
      <w:r>
        <w:rPr>
          <w:b/>
          <w:sz w:val="22"/>
        </w:rPr>
        <w:t>ACCEPTANCE CERTIFICATE - PART 2</w:t>
      </w:r>
    </w:p>
    <w:p w14:paraId="52BF8E6A" w14:textId="77777777" w:rsidR="005C73FE" w:rsidRDefault="005C73FE">
      <w:pPr>
        <w:keepNext/>
        <w:keepLines/>
      </w:pPr>
    </w:p>
    <w:tbl>
      <w:tblPr>
        <w:tblW w:w="0" w:type="auto"/>
        <w:tblLayout w:type="fixed"/>
        <w:tblLook w:val="0000" w:firstRow="0" w:lastRow="0" w:firstColumn="0" w:lastColumn="0" w:noHBand="0" w:noVBand="0"/>
      </w:tblPr>
      <w:tblGrid>
        <w:gridCol w:w="2310"/>
        <w:gridCol w:w="3327"/>
        <w:gridCol w:w="1701"/>
        <w:gridCol w:w="1904"/>
      </w:tblGrid>
      <w:tr w:rsidR="005C73FE" w14:paraId="09DE7DBE" w14:textId="77777777">
        <w:trPr>
          <w:trHeight w:hRule="exact" w:val="600"/>
        </w:trPr>
        <w:tc>
          <w:tcPr>
            <w:tcW w:w="2310" w:type="dxa"/>
            <w:vAlign w:val="bottom"/>
          </w:tcPr>
          <w:p w14:paraId="19C761DC" w14:textId="77777777" w:rsidR="005C73FE" w:rsidRDefault="005C73FE">
            <w:pPr>
              <w:keepNext/>
              <w:keepLines/>
              <w:rPr>
                <w:b/>
              </w:rPr>
            </w:pPr>
            <w:r>
              <w:rPr>
                <w:b/>
              </w:rPr>
              <w:t>LOCATION:</w:t>
            </w:r>
          </w:p>
        </w:tc>
        <w:tc>
          <w:tcPr>
            <w:tcW w:w="3327" w:type="dxa"/>
            <w:tcBorders>
              <w:bottom w:val="single" w:sz="4" w:space="0" w:color="auto"/>
            </w:tcBorders>
            <w:vAlign w:val="bottom"/>
          </w:tcPr>
          <w:p w14:paraId="1101F73D" w14:textId="77777777" w:rsidR="005C73FE" w:rsidRDefault="005C73FE">
            <w:pPr>
              <w:keepNext/>
              <w:keepLines/>
            </w:pPr>
          </w:p>
        </w:tc>
        <w:tc>
          <w:tcPr>
            <w:tcW w:w="1701" w:type="dxa"/>
            <w:vAlign w:val="bottom"/>
          </w:tcPr>
          <w:p w14:paraId="13768920" w14:textId="77777777" w:rsidR="005C73FE" w:rsidRDefault="005C73FE">
            <w:pPr>
              <w:keepNext/>
              <w:keepLines/>
              <w:jc w:val="right"/>
              <w:rPr>
                <w:b/>
              </w:rPr>
            </w:pPr>
            <w:r>
              <w:rPr>
                <w:b/>
              </w:rPr>
              <w:t>Certificate Nº:</w:t>
            </w:r>
          </w:p>
        </w:tc>
        <w:tc>
          <w:tcPr>
            <w:tcW w:w="1904" w:type="dxa"/>
            <w:tcBorders>
              <w:bottom w:val="single" w:sz="4" w:space="0" w:color="auto"/>
            </w:tcBorders>
            <w:vAlign w:val="bottom"/>
          </w:tcPr>
          <w:p w14:paraId="45773950" w14:textId="77777777" w:rsidR="005C73FE" w:rsidRDefault="005C73FE">
            <w:pPr>
              <w:keepNext/>
              <w:keepLines/>
            </w:pPr>
          </w:p>
        </w:tc>
      </w:tr>
      <w:tr w:rsidR="005C73FE" w14:paraId="5D36C2E8" w14:textId="77777777">
        <w:trPr>
          <w:cantSplit/>
          <w:trHeight w:hRule="exact" w:val="800"/>
        </w:trPr>
        <w:tc>
          <w:tcPr>
            <w:tcW w:w="9242" w:type="dxa"/>
            <w:gridSpan w:val="4"/>
            <w:vAlign w:val="bottom"/>
          </w:tcPr>
          <w:p w14:paraId="378AA709" w14:textId="77777777" w:rsidR="005C73FE" w:rsidRDefault="005C73FE">
            <w:pPr>
              <w:keepNext/>
              <w:keepLines/>
              <w:rPr>
                <w:b/>
              </w:rPr>
            </w:pPr>
            <w:r>
              <w:rPr>
                <w:b/>
              </w:rPr>
              <w:t>PART 2: STAGE 2 COMPLETION</w:t>
            </w:r>
          </w:p>
        </w:tc>
      </w:tr>
    </w:tbl>
    <w:p w14:paraId="18E038CB" w14:textId="77777777" w:rsidR="005C73FE" w:rsidRDefault="005C73FE">
      <w:pPr>
        <w:keepNext/>
        <w:keepLines/>
      </w:pPr>
    </w:p>
    <w:p w14:paraId="6CEF768C" w14:textId="77777777" w:rsidR="005C73FE" w:rsidRDefault="005C73FE">
      <w:pPr>
        <w:keepNext/>
        <w:keepLines/>
        <w:jc w:val="both"/>
      </w:pPr>
      <w:r>
        <w:t xml:space="preserve">The Plant and/or Apparatus specified in PART 1 of this certificate has satisfactorily completed the Stage 2 Commissioning Programme and is made available for operational service and configuration to </w:t>
      </w:r>
      <w:r w:rsidR="005B2AE4">
        <w:t>NGESO</w:t>
      </w:r>
      <w:r>
        <w:t xml:space="preserve"> with the following Exceptions / Limitations. All drawings and requirements necessary for operational service and configuration of the Plant and/or Apparatus have been provided to </w:t>
      </w:r>
      <w:r w:rsidR="005B2AE4">
        <w:t>NGESO</w:t>
      </w:r>
      <w:r>
        <w:t>.</w:t>
      </w:r>
    </w:p>
    <w:p w14:paraId="39A3B88B" w14:textId="77777777" w:rsidR="005C73FE" w:rsidRDefault="005C73FE">
      <w:pPr>
        <w:keepNext/>
        <w:keepLines/>
      </w:pPr>
    </w:p>
    <w:p w14:paraId="58EB84AF" w14:textId="77777777" w:rsidR="005C73FE" w:rsidRDefault="005C73FE">
      <w:pPr>
        <w:keepNext/>
        <w:keepLines/>
      </w:pPr>
    </w:p>
    <w:p w14:paraId="5E4E25C2" w14:textId="77777777" w:rsidR="005C73FE" w:rsidRDefault="005C73FE">
      <w:pPr>
        <w:keepNext/>
        <w:keepLines/>
      </w:pPr>
    </w:p>
    <w:p w14:paraId="770B6ACD" w14:textId="77777777" w:rsidR="005C73FE" w:rsidRDefault="005C73FE">
      <w:pPr>
        <w:keepNext/>
        <w:keepLines/>
      </w:pPr>
    </w:p>
    <w:tbl>
      <w:tblPr>
        <w:tblW w:w="0" w:type="auto"/>
        <w:tblLayout w:type="fixed"/>
        <w:tblLook w:val="0000" w:firstRow="0" w:lastRow="0" w:firstColumn="0" w:lastColumn="0" w:noHBand="0" w:noVBand="0"/>
      </w:tblPr>
      <w:tblGrid>
        <w:gridCol w:w="1668"/>
        <w:gridCol w:w="3543"/>
        <w:gridCol w:w="851"/>
        <w:gridCol w:w="1134"/>
        <w:gridCol w:w="850"/>
        <w:gridCol w:w="1194"/>
      </w:tblGrid>
      <w:tr w:rsidR="005C73FE" w14:paraId="1F95906E" w14:textId="77777777">
        <w:trPr>
          <w:cantSplit/>
          <w:trHeight w:hRule="exact" w:val="600"/>
        </w:trPr>
        <w:tc>
          <w:tcPr>
            <w:tcW w:w="1668" w:type="dxa"/>
            <w:vAlign w:val="bottom"/>
          </w:tcPr>
          <w:p w14:paraId="0C0D26D3" w14:textId="77777777" w:rsidR="005C73FE" w:rsidRDefault="005C73FE">
            <w:pPr>
              <w:keepNext/>
              <w:keepLines/>
            </w:pPr>
            <w:r>
              <w:t>Date:</w:t>
            </w:r>
          </w:p>
        </w:tc>
        <w:tc>
          <w:tcPr>
            <w:tcW w:w="3543" w:type="dxa"/>
            <w:tcBorders>
              <w:bottom w:val="single" w:sz="4" w:space="0" w:color="auto"/>
            </w:tcBorders>
            <w:vAlign w:val="bottom"/>
          </w:tcPr>
          <w:p w14:paraId="6F9712F0" w14:textId="77777777" w:rsidR="005C73FE" w:rsidRDefault="005C73FE">
            <w:pPr>
              <w:keepNext/>
              <w:keepLines/>
            </w:pPr>
          </w:p>
        </w:tc>
        <w:tc>
          <w:tcPr>
            <w:tcW w:w="851" w:type="dxa"/>
            <w:vAlign w:val="bottom"/>
          </w:tcPr>
          <w:p w14:paraId="11BE7A6D" w14:textId="77777777" w:rsidR="005C73FE" w:rsidRDefault="005C73FE">
            <w:pPr>
              <w:keepNext/>
              <w:keepLines/>
              <w:jc w:val="center"/>
            </w:pPr>
            <w:r>
              <w:t>Time:</w:t>
            </w:r>
          </w:p>
        </w:tc>
        <w:tc>
          <w:tcPr>
            <w:tcW w:w="1134" w:type="dxa"/>
            <w:tcBorders>
              <w:bottom w:val="single" w:sz="4" w:space="0" w:color="auto"/>
            </w:tcBorders>
            <w:vAlign w:val="bottom"/>
          </w:tcPr>
          <w:p w14:paraId="536B572D" w14:textId="77777777" w:rsidR="005C73FE" w:rsidRDefault="005C73FE">
            <w:pPr>
              <w:keepNext/>
              <w:keepLines/>
            </w:pPr>
          </w:p>
        </w:tc>
        <w:tc>
          <w:tcPr>
            <w:tcW w:w="850" w:type="dxa"/>
            <w:vAlign w:val="bottom"/>
          </w:tcPr>
          <w:p w14:paraId="57FC404C" w14:textId="77777777" w:rsidR="005C73FE" w:rsidRDefault="005C73FE">
            <w:pPr>
              <w:keepNext/>
              <w:keepLines/>
              <w:jc w:val="center"/>
            </w:pPr>
          </w:p>
        </w:tc>
        <w:tc>
          <w:tcPr>
            <w:tcW w:w="1194" w:type="dxa"/>
            <w:vAlign w:val="bottom"/>
          </w:tcPr>
          <w:p w14:paraId="033B937B" w14:textId="77777777" w:rsidR="005C73FE" w:rsidRDefault="005C73FE">
            <w:pPr>
              <w:keepNext/>
              <w:keepLines/>
            </w:pPr>
          </w:p>
        </w:tc>
      </w:tr>
      <w:tr w:rsidR="005C73FE" w14:paraId="08F6D22F" w14:textId="77777777">
        <w:trPr>
          <w:cantSplit/>
          <w:trHeight w:hRule="exact" w:val="3000"/>
        </w:trPr>
        <w:tc>
          <w:tcPr>
            <w:tcW w:w="9240" w:type="dxa"/>
            <w:gridSpan w:val="6"/>
            <w:vAlign w:val="bottom"/>
          </w:tcPr>
          <w:p w14:paraId="47D28F06" w14:textId="77777777" w:rsidR="005C73FE" w:rsidRDefault="005C73FE">
            <w:pPr>
              <w:keepNext/>
              <w:keepLines/>
              <w:rPr>
                <w:b/>
              </w:rPr>
            </w:pPr>
          </w:p>
          <w:p w14:paraId="73C5B976" w14:textId="77777777" w:rsidR="005C73FE" w:rsidRDefault="005C73FE">
            <w:pPr>
              <w:keepNext/>
              <w:keepLines/>
              <w:rPr>
                <w:b/>
              </w:rPr>
            </w:pPr>
            <w:r>
              <w:rPr>
                <w:b/>
              </w:rPr>
              <w:t>EXCEPTIONS / LIMITATIONS</w:t>
            </w:r>
          </w:p>
          <w:p w14:paraId="0368CD5F" w14:textId="77777777" w:rsidR="005C73FE" w:rsidRDefault="005C73FE">
            <w:pPr>
              <w:keepNext/>
              <w:keepLines/>
              <w:rPr>
                <w:b/>
              </w:rPr>
            </w:pPr>
          </w:p>
          <w:p w14:paraId="669B5F65" w14:textId="77777777" w:rsidR="005C73FE" w:rsidRDefault="005C73FE">
            <w:pPr>
              <w:keepNext/>
              <w:keepLines/>
              <w:rPr>
                <w:b/>
              </w:rPr>
            </w:pPr>
          </w:p>
          <w:p w14:paraId="71A79422" w14:textId="77777777" w:rsidR="005C73FE" w:rsidRDefault="005C73FE">
            <w:pPr>
              <w:keepNext/>
              <w:keepLines/>
              <w:rPr>
                <w:b/>
              </w:rPr>
            </w:pPr>
          </w:p>
          <w:p w14:paraId="44EAD283" w14:textId="77777777" w:rsidR="005C73FE" w:rsidRDefault="005C73FE">
            <w:pPr>
              <w:keepNext/>
              <w:keepLines/>
              <w:rPr>
                <w:b/>
              </w:rPr>
            </w:pPr>
          </w:p>
          <w:p w14:paraId="7F9AD6A9" w14:textId="77777777" w:rsidR="005C73FE" w:rsidRDefault="005C73FE">
            <w:pPr>
              <w:keepNext/>
              <w:keepLines/>
              <w:rPr>
                <w:b/>
              </w:rPr>
            </w:pPr>
          </w:p>
          <w:p w14:paraId="722A00E3" w14:textId="77777777" w:rsidR="005C73FE" w:rsidRDefault="005C73FE">
            <w:pPr>
              <w:keepNext/>
              <w:keepLines/>
              <w:rPr>
                <w:b/>
              </w:rPr>
            </w:pPr>
          </w:p>
          <w:p w14:paraId="5070E918" w14:textId="77777777" w:rsidR="005C73FE" w:rsidRDefault="005C73FE">
            <w:pPr>
              <w:keepNext/>
              <w:keepLines/>
              <w:rPr>
                <w:b/>
              </w:rPr>
            </w:pPr>
          </w:p>
          <w:p w14:paraId="16AB1576" w14:textId="77777777" w:rsidR="005C73FE" w:rsidRDefault="005C73FE">
            <w:pPr>
              <w:keepNext/>
              <w:keepLines/>
              <w:rPr>
                <w:b/>
              </w:rPr>
            </w:pPr>
          </w:p>
          <w:p w14:paraId="3C631E3E" w14:textId="77777777" w:rsidR="005C73FE" w:rsidRDefault="005C73FE">
            <w:pPr>
              <w:keepNext/>
              <w:keepLines/>
              <w:rPr>
                <w:b/>
              </w:rPr>
            </w:pPr>
          </w:p>
          <w:p w14:paraId="418C0A36" w14:textId="77777777" w:rsidR="005C73FE" w:rsidRDefault="005C73FE">
            <w:pPr>
              <w:keepNext/>
              <w:keepLines/>
              <w:rPr>
                <w:b/>
              </w:rPr>
            </w:pPr>
          </w:p>
          <w:p w14:paraId="3470A3B7" w14:textId="77777777" w:rsidR="005C73FE" w:rsidRDefault="005C73FE">
            <w:pPr>
              <w:keepNext/>
              <w:keepLines/>
              <w:rPr>
                <w:b/>
              </w:rPr>
            </w:pPr>
          </w:p>
          <w:p w14:paraId="6045851C" w14:textId="77777777" w:rsidR="005C73FE" w:rsidRDefault="005C73FE">
            <w:pPr>
              <w:keepNext/>
              <w:keepLines/>
              <w:rPr>
                <w:b/>
              </w:rPr>
            </w:pPr>
          </w:p>
          <w:p w14:paraId="66107702" w14:textId="77777777" w:rsidR="005C73FE" w:rsidRDefault="005C73FE">
            <w:pPr>
              <w:keepNext/>
              <w:keepLines/>
              <w:rPr>
                <w:b/>
              </w:rPr>
            </w:pPr>
          </w:p>
          <w:p w14:paraId="20B280E3" w14:textId="77777777" w:rsidR="005C73FE" w:rsidRDefault="005C73FE">
            <w:pPr>
              <w:keepNext/>
              <w:keepLines/>
              <w:rPr>
                <w:b/>
              </w:rPr>
            </w:pPr>
          </w:p>
          <w:p w14:paraId="7B075349" w14:textId="77777777" w:rsidR="005C73FE" w:rsidRDefault="005C73FE">
            <w:pPr>
              <w:keepNext/>
              <w:keepLines/>
              <w:rPr>
                <w:b/>
              </w:rPr>
            </w:pPr>
          </w:p>
          <w:p w14:paraId="63131B04" w14:textId="77777777" w:rsidR="005C73FE" w:rsidRDefault="005C73FE">
            <w:pPr>
              <w:keepNext/>
              <w:keepLines/>
              <w:rPr>
                <w:b/>
              </w:rPr>
            </w:pPr>
          </w:p>
          <w:p w14:paraId="6F006043" w14:textId="77777777" w:rsidR="005C73FE" w:rsidRDefault="005C73FE">
            <w:pPr>
              <w:keepNext/>
              <w:keepLines/>
              <w:rPr>
                <w:b/>
              </w:rPr>
            </w:pPr>
          </w:p>
          <w:p w14:paraId="7C79D52F" w14:textId="77777777" w:rsidR="005C73FE" w:rsidRDefault="005C73FE">
            <w:pPr>
              <w:keepNext/>
              <w:keepLines/>
              <w:rPr>
                <w:b/>
              </w:rPr>
            </w:pPr>
          </w:p>
          <w:p w14:paraId="68F46D2C" w14:textId="77777777" w:rsidR="005C73FE" w:rsidRDefault="005C73FE">
            <w:pPr>
              <w:keepNext/>
              <w:keepLines/>
              <w:rPr>
                <w:b/>
              </w:rPr>
            </w:pPr>
          </w:p>
          <w:p w14:paraId="040D2FFE" w14:textId="77777777" w:rsidR="005C73FE" w:rsidRDefault="005C73FE">
            <w:pPr>
              <w:keepNext/>
              <w:keepLines/>
              <w:rPr>
                <w:b/>
              </w:rPr>
            </w:pPr>
          </w:p>
        </w:tc>
      </w:tr>
      <w:tr w:rsidR="005C73FE" w14:paraId="7FB8D6D8" w14:textId="77777777">
        <w:trPr>
          <w:trHeight w:hRule="exact" w:val="546"/>
        </w:trPr>
        <w:tc>
          <w:tcPr>
            <w:tcW w:w="1668" w:type="dxa"/>
            <w:vAlign w:val="bottom"/>
          </w:tcPr>
          <w:p w14:paraId="7FE9FD4F" w14:textId="77777777" w:rsidR="005C73FE" w:rsidRDefault="005C73FE">
            <w:pPr>
              <w:keepNext/>
              <w:keepLines/>
            </w:pPr>
            <w:r>
              <w:t>Issued by:</w:t>
            </w:r>
          </w:p>
        </w:tc>
        <w:tc>
          <w:tcPr>
            <w:tcW w:w="3543" w:type="dxa"/>
            <w:tcBorders>
              <w:bottom w:val="single" w:sz="4" w:space="0" w:color="auto"/>
            </w:tcBorders>
            <w:vAlign w:val="bottom"/>
          </w:tcPr>
          <w:p w14:paraId="4EA7AE4B" w14:textId="77777777" w:rsidR="005C73FE" w:rsidRDefault="005C73FE">
            <w:pPr>
              <w:keepNext/>
              <w:keepLines/>
            </w:pPr>
          </w:p>
        </w:tc>
        <w:tc>
          <w:tcPr>
            <w:tcW w:w="851" w:type="dxa"/>
            <w:vAlign w:val="bottom"/>
          </w:tcPr>
          <w:p w14:paraId="11D650FC" w14:textId="77777777" w:rsidR="005C73FE" w:rsidRDefault="005C73FE">
            <w:pPr>
              <w:keepNext/>
              <w:keepLines/>
              <w:jc w:val="center"/>
            </w:pPr>
            <w:r>
              <w:t>Date:</w:t>
            </w:r>
          </w:p>
        </w:tc>
        <w:tc>
          <w:tcPr>
            <w:tcW w:w="1134" w:type="dxa"/>
            <w:tcBorders>
              <w:bottom w:val="single" w:sz="4" w:space="0" w:color="auto"/>
            </w:tcBorders>
            <w:vAlign w:val="bottom"/>
          </w:tcPr>
          <w:p w14:paraId="65ED8FF0" w14:textId="77777777" w:rsidR="005C73FE" w:rsidRDefault="005C73FE">
            <w:pPr>
              <w:keepNext/>
              <w:keepLines/>
            </w:pPr>
          </w:p>
        </w:tc>
        <w:tc>
          <w:tcPr>
            <w:tcW w:w="850" w:type="dxa"/>
            <w:vAlign w:val="bottom"/>
          </w:tcPr>
          <w:p w14:paraId="65B7D376" w14:textId="77777777" w:rsidR="005C73FE" w:rsidRDefault="005C73FE">
            <w:pPr>
              <w:keepNext/>
              <w:keepLines/>
              <w:jc w:val="center"/>
            </w:pPr>
            <w:r>
              <w:t>Time:</w:t>
            </w:r>
          </w:p>
        </w:tc>
        <w:tc>
          <w:tcPr>
            <w:tcW w:w="1194" w:type="dxa"/>
            <w:tcBorders>
              <w:bottom w:val="single" w:sz="4" w:space="0" w:color="auto"/>
            </w:tcBorders>
            <w:vAlign w:val="bottom"/>
          </w:tcPr>
          <w:p w14:paraId="58383793" w14:textId="77777777" w:rsidR="005C73FE" w:rsidRDefault="005C73FE">
            <w:pPr>
              <w:keepNext/>
              <w:keepLines/>
            </w:pPr>
          </w:p>
        </w:tc>
      </w:tr>
      <w:tr w:rsidR="005C73FE" w14:paraId="68161B35" w14:textId="77777777">
        <w:tc>
          <w:tcPr>
            <w:tcW w:w="1668" w:type="dxa"/>
            <w:vAlign w:val="bottom"/>
          </w:tcPr>
          <w:p w14:paraId="71171181" w14:textId="77777777" w:rsidR="005C73FE" w:rsidRDefault="005C73FE">
            <w:pPr>
              <w:keepNext/>
              <w:keepLines/>
            </w:pPr>
          </w:p>
        </w:tc>
        <w:tc>
          <w:tcPr>
            <w:tcW w:w="3543" w:type="dxa"/>
            <w:vAlign w:val="bottom"/>
          </w:tcPr>
          <w:p w14:paraId="1D077794" w14:textId="77777777" w:rsidR="005C73FE" w:rsidRDefault="005C73FE">
            <w:pPr>
              <w:keepNext/>
              <w:keepLines/>
            </w:pPr>
          </w:p>
        </w:tc>
        <w:tc>
          <w:tcPr>
            <w:tcW w:w="851" w:type="dxa"/>
            <w:vAlign w:val="bottom"/>
          </w:tcPr>
          <w:p w14:paraId="42832A07" w14:textId="77777777" w:rsidR="005C73FE" w:rsidRDefault="005C73FE">
            <w:pPr>
              <w:keepNext/>
              <w:keepLines/>
              <w:jc w:val="center"/>
            </w:pPr>
          </w:p>
        </w:tc>
        <w:tc>
          <w:tcPr>
            <w:tcW w:w="1134" w:type="dxa"/>
            <w:vAlign w:val="bottom"/>
          </w:tcPr>
          <w:p w14:paraId="3CF03066" w14:textId="77777777" w:rsidR="005C73FE" w:rsidRDefault="005C73FE">
            <w:pPr>
              <w:keepNext/>
              <w:keepLines/>
            </w:pPr>
          </w:p>
        </w:tc>
        <w:tc>
          <w:tcPr>
            <w:tcW w:w="850" w:type="dxa"/>
            <w:vAlign w:val="bottom"/>
          </w:tcPr>
          <w:p w14:paraId="657D9B6F" w14:textId="77777777" w:rsidR="005C73FE" w:rsidRDefault="005C73FE">
            <w:pPr>
              <w:keepNext/>
              <w:keepLines/>
              <w:jc w:val="center"/>
            </w:pPr>
          </w:p>
        </w:tc>
        <w:tc>
          <w:tcPr>
            <w:tcW w:w="1194" w:type="dxa"/>
            <w:vAlign w:val="bottom"/>
          </w:tcPr>
          <w:p w14:paraId="1EC0DE1F" w14:textId="77777777" w:rsidR="005C73FE" w:rsidRDefault="005C73FE">
            <w:pPr>
              <w:keepNext/>
              <w:keepLines/>
            </w:pPr>
          </w:p>
        </w:tc>
      </w:tr>
      <w:tr w:rsidR="000E2936" w14:paraId="4D84DD82" w14:textId="77777777">
        <w:tc>
          <w:tcPr>
            <w:tcW w:w="1668" w:type="dxa"/>
            <w:vAlign w:val="bottom"/>
          </w:tcPr>
          <w:p w14:paraId="331EB930" w14:textId="77777777" w:rsidR="000E2936" w:rsidRDefault="000E2936">
            <w:pPr>
              <w:keepNext/>
              <w:keepLines/>
            </w:pPr>
            <w:r>
              <w:t xml:space="preserve">TO </w:t>
            </w:r>
            <w:r w:rsidR="00271D9A">
              <w:t>Company</w:t>
            </w:r>
            <w:r>
              <w:t>:</w:t>
            </w:r>
          </w:p>
          <w:p w14:paraId="3CB346B9" w14:textId="77777777" w:rsidR="000E2936" w:rsidRDefault="000E2936">
            <w:pPr>
              <w:keepNext/>
              <w:keepLines/>
            </w:pPr>
          </w:p>
          <w:p w14:paraId="44ACEA58" w14:textId="77777777" w:rsidR="000E2936" w:rsidRDefault="000E2936">
            <w:pPr>
              <w:keepNext/>
              <w:keepLines/>
            </w:pPr>
          </w:p>
        </w:tc>
        <w:tc>
          <w:tcPr>
            <w:tcW w:w="3543" w:type="dxa"/>
            <w:vAlign w:val="bottom"/>
          </w:tcPr>
          <w:p w14:paraId="38A70238" w14:textId="77777777" w:rsidR="000E2936" w:rsidRDefault="000E2936">
            <w:pPr>
              <w:keepNext/>
              <w:keepLines/>
            </w:pPr>
          </w:p>
        </w:tc>
        <w:tc>
          <w:tcPr>
            <w:tcW w:w="851" w:type="dxa"/>
            <w:vAlign w:val="bottom"/>
          </w:tcPr>
          <w:p w14:paraId="7A0CE66C" w14:textId="77777777" w:rsidR="000E2936" w:rsidRDefault="000E2936">
            <w:pPr>
              <w:keepNext/>
              <w:keepLines/>
              <w:jc w:val="center"/>
            </w:pPr>
          </w:p>
        </w:tc>
        <w:tc>
          <w:tcPr>
            <w:tcW w:w="1134" w:type="dxa"/>
            <w:vAlign w:val="bottom"/>
          </w:tcPr>
          <w:p w14:paraId="5BF0B365" w14:textId="77777777" w:rsidR="000E2936" w:rsidRDefault="000E2936">
            <w:pPr>
              <w:keepNext/>
              <w:keepLines/>
            </w:pPr>
          </w:p>
        </w:tc>
        <w:tc>
          <w:tcPr>
            <w:tcW w:w="850" w:type="dxa"/>
            <w:vAlign w:val="bottom"/>
          </w:tcPr>
          <w:p w14:paraId="3C1F14C4" w14:textId="77777777" w:rsidR="000E2936" w:rsidRDefault="000E2936">
            <w:pPr>
              <w:keepNext/>
              <w:keepLines/>
              <w:jc w:val="center"/>
            </w:pPr>
          </w:p>
        </w:tc>
        <w:tc>
          <w:tcPr>
            <w:tcW w:w="1194" w:type="dxa"/>
            <w:vAlign w:val="bottom"/>
          </w:tcPr>
          <w:p w14:paraId="0F6C6C56" w14:textId="77777777" w:rsidR="000E2936" w:rsidRDefault="000E2936">
            <w:pPr>
              <w:keepNext/>
              <w:keepLines/>
            </w:pPr>
          </w:p>
        </w:tc>
      </w:tr>
      <w:tr w:rsidR="005C73FE" w14:paraId="464E5ACC" w14:textId="77777777">
        <w:trPr>
          <w:trHeight w:hRule="exact" w:val="600"/>
        </w:trPr>
        <w:tc>
          <w:tcPr>
            <w:tcW w:w="1668" w:type="dxa"/>
            <w:vAlign w:val="bottom"/>
          </w:tcPr>
          <w:p w14:paraId="7D329BE4" w14:textId="77777777" w:rsidR="005C73FE" w:rsidRDefault="005C73FE">
            <w:pPr>
              <w:keepNext/>
              <w:keepLines/>
            </w:pPr>
            <w:r>
              <w:t>Confirmed:</w:t>
            </w:r>
          </w:p>
        </w:tc>
        <w:tc>
          <w:tcPr>
            <w:tcW w:w="3543" w:type="dxa"/>
            <w:tcBorders>
              <w:bottom w:val="single" w:sz="4" w:space="0" w:color="auto"/>
            </w:tcBorders>
            <w:vAlign w:val="bottom"/>
          </w:tcPr>
          <w:p w14:paraId="1993679A" w14:textId="77777777" w:rsidR="005C73FE" w:rsidRDefault="005C73FE">
            <w:pPr>
              <w:keepNext/>
              <w:keepLines/>
            </w:pPr>
          </w:p>
        </w:tc>
        <w:tc>
          <w:tcPr>
            <w:tcW w:w="851" w:type="dxa"/>
            <w:vAlign w:val="bottom"/>
          </w:tcPr>
          <w:p w14:paraId="46FA3678" w14:textId="77777777" w:rsidR="005C73FE" w:rsidRDefault="005C73FE">
            <w:pPr>
              <w:keepNext/>
              <w:keepLines/>
              <w:jc w:val="center"/>
            </w:pPr>
            <w:r>
              <w:t>Date:</w:t>
            </w:r>
          </w:p>
        </w:tc>
        <w:tc>
          <w:tcPr>
            <w:tcW w:w="1134" w:type="dxa"/>
            <w:tcBorders>
              <w:bottom w:val="single" w:sz="4" w:space="0" w:color="auto"/>
            </w:tcBorders>
            <w:vAlign w:val="bottom"/>
          </w:tcPr>
          <w:p w14:paraId="080863ED" w14:textId="77777777" w:rsidR="005C73FE" w:rsidRDefault="005C73FE">
            <w:pPr>
              <w:keepNext/>
              <w:keepLines/>
            </w:pPr>
          </w:p>
        </w:tc>
        <w:tc>
          <w:tcPr>
            <w:tcW w:w="850" w:type="dxa"/>
            <w:vAlign w:val="bottom"/>
          </w:tcPr>
          <w:p w14:paraId="44EE35C4" w14:textId="77777777" w:rsidR="005C73FE" w:rsidRDefault="005C73FE">
            <w:pPr>
              <w:keepNext/>
              <w:keepLines/>
              <w:jc w:val="center"/>
            </w:pPr>
            <w:r>
              <w:t>Time:</w:t>
            </w:r>
          </w:p>
        </w:tc>
        <w:tc>
          <w:tcPr>
            <w:tcW w:w="1194" w:type="dxa"/>
            <w:tcBorders>
              <w:bottom w:val="single" w:sz="4" w:space="0" w:color="auto"/>
            </w:tcBorders>
            <w:vAlign w:val="bottom"/>
          </w:tcPr>
          <w:p w14:paraId="019182AA" w14:textId="77777777" w:rsidR="005C73FE" w:rsidRDefault="005C73FE">
            <w:pPr>
              <w:keepNext/>
              <w:keepLines/>
            </w:pPr>
          </w:p>
        </w:tc>
      </w:tr>
      <w:tr w:rsidR="005C73FE" w14:paraId="5633FAEC" w14:textId="77777777">
        <w:trPr>
          <w:cantSplit/>
        </w:trPr>
        <w:tc>
          <w:tcPr>
            <w:tcW w:w="1668" w:type="dxa"/>
            <w:vAlign w:val="bottom"/>
          </w:tcPr>
          <w:p w14:paraId="46FE0FF0" w14:textId="77777777" w:rsidR="005C73FE" w:rsidRDefault="005C73FE">
            <w:pPr>
              <w:keepNext/>
              <w:keepLines/>
            </w:pPr>
          </w:p>
        </w:tc>
        <w:tc>
          <w:tcPr>
            <w:tcW w:w="4394" w:type="dxa"/>
            <w:gridSpan w:val="2"/>
            <w:vAlign w:val="bottom"/>
          </w:tcPr>
          <w:p w14:paraId="1BB6489A" w14:textId="77777777" w:rsidR="005C73FE" w:rsidRDefault="005C73FE">
            <w:pPr>
              <w:keepNext/>
              <w:keepLines/>
            </w:pPr>
            <w:r>
              <w:t>(</w:t>
            </w:r>
            <w:r w:rsidR="005B2AE4">
              <w:t>NGESO</w:t>
            </w:r>
            <w:r>
              <w:t xml:space="preserve">) </w:t>
            </w:r>
          </w:p>
        </w:tc>
        <w:tc>
          <w:tcPr>
            <w:tcW w:w="1134" w:type="dxa"/>
            <w:vAlign w:val="bottom"/>
          </w:tcPr>
          <w:p w14:paraId="3B0BEA54" w14:textId="77777777" w:rsidR="005C73FE" w:rsidRDefault="005C73FE">
            <w:pPr>
              <w:keepNext/>
              <w:keepLines/>
            </w:pPr>
          </w:p>
        </w:tc>
        <w:tc>
          <w:tcPr>
            <w:tcW w:w="850" w:type="dxa"/>
            <w:vAlign w:val="bottom"/>
          </w:tcPr>
          <w:p w14:paraId="53295CB3" w14:textId="77777777" w:rsidR="005C73FE" w:rsidRDefault="005C73FE">
            <w:pPr>
              <w:keepNext/>
              <w:keepLines/>
              <w:jc w:val="center"/>
            </w:pPr>
          </w:p>
        </w:tc>
        <w:tc>
          <w:tcPr>
            <w:tcW w:w="1194" w:type="dxa"/>
            <w:vAlign w:val="bottom"/>
          </w:tcPr>
          <w:p w14:paraId="74D6241A" w14:textId="77777777" w:rsidR="005C73FE" w:rsidRDefault="005C73FE">
            <w:pPr>
              <w:keepNext/>
              <w:keepLines/>
            </w:pPr>
          </w:p>
        </w:tc>
      </w:tr>
    </w:tbl>
    <w:p w14:paraId="232E04C8" w14:textId="77777777" w:rsidR="005C73FE" w:rsidRDefault="005C73FE">
      <w:pPr>
        <w:keepNext/>
        <w:keepLines/>
      </w:pPr>
    </w:p>
    <w:p w14:paraId="377A265A" w14:textId="77777777" w:rsidR="005C73FE" w:rsidRDefault="005C73FE">
      <w:pPr>
        <w:keepNext/>
        <w:keepLines/>
      </w:pPr>
    </w:p>
    <w:p w14:paraId="641E1F4A" w14:textId="77777777" w:rsidR="005C73FE" w:rsidRDefault="005C73FE">
      <w:pPr>
        <w:keepNext/>
        <w:keepLines/>
      </w:pPr>
    </w:p>
    <w:p w14:paraId="72A3367E" w14:textId="77777777" w:rsidR="005C73FE" w:rsidRDefault="005C73FE">
      <w:pPr>
        <w:pStyle w:val="Heading5"/>
        <w:keepNext/>
        <w:keepLines/>
        <w:rPr>
          <w:sz w:val="28"/>
        </w:rPr>
      </w:pPr>
      <w:r>
        <w:rPr>
          <w:sz w:val="28"/>
        </w:rPr>
        <w:br w:type="page"/>
      </w:r>
      <w:r>
        <w:rPr>
          <w:sz w:val="28"/>
        </w:rPr>
        <w:lastRenderedPageBreak/>
        <w:t>Appendix D - Attachment C</w:t>
      </w:r>
    </w:p>
    <w:p w14:paraId="7A6E6D17" w14:textId="77777777" w:rsidR="005C73FE" w:rsidRDefault="005C73FE">
      <w:pPr>
        <w:keepNext/>
        <w:keepLines/>
        <w:tabs>
          <w:tab w:val="center" w:pos="4896"/>
          <w:tab w:val="right" w:pos="9720"/>
        </w:tabs>
        <w:jc w:val="right"/>
        <w:rPr>
          <w:b/>
          <w:sz w:val="22"/>
          <w:u w:val="single"/>
        </w:rPr>
      </w:pPr>
    </w:p>
    <w:p w14:paraId="795C0C27" w14:textId="77777777" w:rsidR="005C73FE" w:rsidRDefault="005C73FE">
      <w:pPr>
        <w:keepNext/>
        <w:keepLines/>
        <w:tabs>
          <w:tab w:val="left" w:pos="-720"/>
          <w:tab w:val="left" w:pos="0"/>
          <w:tab w:val="left" w:pos="720"/>
          <w:tab w:val="left" w:pos="1440"/>
          <w:tab w:val="left" w:pos="1701"/>
          <w:tab w:val="left" w:pos="2268"/>
          <w:tab w:val="left" w:pos="2538"/>
          <w:tab w:val="left" w:pos="2880"/>
          <w:tab w:val="left" w:pos="3600"/>
          <w:tab w:val="left" w:pos="4320"/>
          <w:tab w:val="left" w:pos="5040"/>
          <w:tab w:val="left" w:pos="5760"/>
          <w:tab w:val="left" w:pos="6480"/>
          <w:tab w:val="left" w:pos="7200"/>
          <w:tab w:val="left" w:pos="7920"/>
          <w:tab w:val="left" w:pos="8640"/>
        </w:tabs>
        <w:ind w:left="1695" w:hanging="975"/>
        <w:jc w:val="center"/>
        <w:rPr>
          <w:b/>
          <w:sz w:val="22"/>
        </w:rPr>
      </w:pPr>
      <w:r>
        <w:rPr>
          <w:b/>
          <w:sz w:val="22"/>
        </w:rPr>
        <w:t>DECOMMISSIONING REPORT</w:t>
      </w:r>
    </w:p>
    <w:p w14:paraId="5B4B3DA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center"/>
      </w:pPr>
    </w:p>
    <w:p w14:paraId="70896238" w14:textId="77777777" w:rsidR="005C73FE" w:rsidRDefault="005C73FE">
      <w:pPr>
        <w:keepNext/>
        <w:keepLines/>
        <w:tabs>
          <w:tab w:val="right" w:pos="9025"/>
        </w:tabs>
        <w:jc w:val="both"/>
      </w:pPr>
      <w:proofErr w:type="gramStart"/>
      <w:r>
        <w:rPr>
          <w:b/>
        </w:rPr>
        <w:t>LOCATION</w:t>
      </w:r>
      <w:r>
        <w:t xml:space="preserve">  .................................................</w:t>
      </w:r>
      <w:proofErr w:type="gramEnd"/>
      <w:r>
        <w:t xml:space="preserve">………..                 </w:t>
      </w:r>
      <w:r>
        <w:rPr>
          <w:b/>
        </w:rPr>
        <w:t>Report No</w:t>
      </w:r>
      <w:r>
        <w:t>...……………...........</w:t>
      </w:r>
    </w:p>
    <w:p w14:paraId="6189F8C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0519BCA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 xml:space="preserve">I HEREBY GIVE NOTICE that the Plant and/or Apparatus scheduled below was decommissioned and is no longer available for operational service or configuration by </w:t>
      </w:r>
      <w:r w:rsidR="005B2AE4">
        <w:t>NGESO</w:t>
      </w:r>
      <w:r>
        <w:t xml:space="preserve"> </w:t>
      </w:r>
    </w:p>
    <w:p w14:paraId="4766AAF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48B94881"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ind w:left="720" w:hanging="720"/>
        <w:jc w:val="both"/>
      </w:pPr>
      <w:r>
        <w:t>*A</w:t>
      </w:r>
      <w:r>
        <w:tab/>
      </w:r>
      <w:proofErr w:type="gramStart"/>
      <w:r>
        <w:t>The</w:t>
      </w:r>
      <w:proofErr w:type="gramEnd"/>
      <w:r>
        <w:t xml:space="preserve"> Plant and/or Apparatus is disconnected from the </w:t>
      </w:r>
      <w:r w:rsidR="003C1F87">
        <w:t>National Electricity Transmission System</w:t>
      </w:r>
      <w:r>
        <w:t xml:space="preserve"> and is no longer available for operational service but the TO considers there to be safety implications and as such remains in the operational drawings in the SCS and identified as non-operational. </w:t>
      </w:r>
    </w:p>
    <w:p w14:paraId="071F4BF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ind w:left="720" w:hanging="720"/>
        <w:jc w:val="both"/>
      </w:pPr>
      <w:r>
        <w:t>*B</w:t>
      </w:r>
      <w:r>
        <w:tab/>
      </w:r>
      <w:proofErr w:type="gramStart"/>
      <w:r>
        <w:t>The</w:t>
      </w:r>
      <w:proofErr w:type="gramEnd"/>
      <w:r>
        <w:t xml:space="preserve"> Plant and/or Apparatus is no longer part of the </w:t>
      </w:r>
      <w:r w:rsidR="003C1F87">
        <w:rPr>
          <w:b/>
        </w:rPr>
        <w:t>National Electricity Transmission System</w:t>
      </w:r>
      <w:r>
        <w:t xml:space="preserve">. A completed HV System Change Certificate for the removal of the HV Equipment is also attached.  </w:t>
      </w:r>
    </w:p>
    <w:p w14:paraId="56B2FB8E"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(*Delete as appropriate.)</w:t>
      </w:r>
    </w:p>
    <w:p w14:paraId="2B695DD7"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rPr>
          <w:b/>
        </w:rPr>
      </w:pPr>
    </w:p>
    <w:p w14:paraId="0441C020"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rPr>
          <w:b/>
        </w:rPr>
        <w:t>PART 1 - DESCRIPTION AND LOCATION OF PLANT AND/OR APPARATUS</w:t>
      </w:r>
    </w:p>
    <w:p w14:paraId="697435E2"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(include drawing references as appropriate)</w:t>
      </w:r>
    </w:p>
    <w:p w14:paraId="2A440A07"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0F4169BD"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rPr>
          <w:b/>
        </w:rPr>
      </w:pPr>
    </w:p>
    <w:p w14:paraId="5B823E2B"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rPr>
          <w:b/>
        </w:rPr>
        <w:t>PART 2</w:t>
      </w:r>
    </w:p>
    <w:p w14:paraId="2E97CE8A"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w:t>
      </w:r>
      <w:r>
        <w:rPr>
          <w:b/>
        </w:rPr>
        <w:t>a)</w:t>
      </w:r>
      <w:r>
        <w:rPr>
          <w:b/>
        </w:rPr>
        <w:tab/>
        <w:t>REASON FOR DECOMMISSIONING</w:t>
      </w:r>
    </w:p>
    <w:p w14:paraId="10DB529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48FBFEC9"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066A4B00"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36CBFAA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ind w:left="720" w:hanging="720"/>
        <w:jc w:val="both"/>
        <w:rPr>
          <w:b/>
        </w:rPr>
      </w:pPr>
      <w:r>
        <w:rPr>
          <w:b/>
        </w:rPr>
        <w:t>(b)</w:t>
      </w:r>
      <w:r>
        <w:rPr>
          <w:b/>
        </w:rPr>
        <w:tab/>
        <w:t>DISCONNECTION DETAILS</w:t>
      </w:r>
    </w:p>
    <w:p w14:paraId="4A5B55E5"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2CFB16BF"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37A46E16" w14:textId="77777777" w:rsidR="005C73FE" w:rsidRDefault="005C73FE">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3A200D85"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left="5040" w:hanging="5040"/>
        <w:jc w:val="both"/>
      </w:pPr>
      <w:r>
        <w:t>Signed</w:t>
      </w:r>
      <w:r>
        <w:tab/>
        <w:t>...........................................................</w:t>
      </w:r>
      <w:r>
        <w:tab/>
        <w:t>Date</w:t>
      </w:r>
      <w:r>
        <w:tab/>
        <w:t>.......................</w:t>
      </w:r>
      <w:r>
        <w:tab/>
      </w:r>
      <w:proofErr w:type="gramStart"/>
      <w:r>
        <w:t>Time  .....................</w:t>
      </w:r>
      <w:proofErr w:type="gramEnd"/>
    </w:p>
    <w:p w14:paraId="7AB384C0" w14:textId="77777777" w:rsidR="005C73FE" w:rsidRDefault="000E2936">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r>
        <w:t xml:space="preserve">TO </w:t>
      </w:r>
      <w:r w:rsidR="00271D9A">
        <w:t>Company</w:t>
      </w:r>
      <w:r>
        <w:t xml:space="preserve">: </w:t>
      </w:r>
    </w:p>
    <w:p w14:paraId="53F8A6FF" w14:textId="77777777" w:rsidR="000E2936" w:rsidRDefault="000E2936">
      <w:pPr>
        <w:keepNext/>
        <w:keepLines/>
        <w:tabs>
          <w:tab w:val="left" w:pos="-1142"/>
          <w:tab w:val="left" w:pos="-720"/>
          <w:tab w:val="left" w:pos="0"/>
          <w:tab w:val="left" w:pos="720"/>
          <w:tab w:val="left" w:pos="1080"/>
          <w:tab w:val="left" w:pos="1440"/>
          <w:tab w:val="left" w:pos="1530"/>
          <w:tab w:val="left" w:pos="2880"/>
          <w:tab w:val="left" w:pos="3600"/>
          <w:tab w:val="left" w:pos="4320"/>
          <w:tab w:val="left" w:pos="5040"/>
          <w:tab w:val="left" w:pos="5760"/>
          <w:tab w:val="left" w:pos="6480"/>
          <w:tab w:val="left" w:pos="7200"/>
          <w:tab w:val="left" w:pos="7920"/>
          <w:tab w:val="left" w:pos="8640"/>
        </w:tabs>
        <w:jc w:val="both"/>
      </w:pPr>
    </w:p>
    <w:p w14:paraId="052B5830"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b/>
        </w:rPr>
        <w:t>PART 3 - ACKNOWLEDGEMENT</w:t>
      </w:r>
    </w:p>
    <w:p w14:paraId="6AE2CADA"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I acknowledge receipt of the above notice </w:t>
      </w:r>
    </w:p>
    <w:p w14:paraId="198D0DDA"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3591306"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3969"/>
          <w:tab w:val="left" w:pos="4320"/>
          <w:tab w:val="left" w:pos="5040"/>
          <w:tab w:val="left" w:pos="5760"/>
          <w:tab w:val="left" w:pos="6480"/>
          <w:tab w:val="left" w:pos="7200"/>
          <w:tab w:val="left" w:pos="7920"/>
          <w:tab w:val="left" w:pos="8640"/>
        </w:tabs>
        <w:jc w:val="both"/>
      </w:pPr>
      <w:proofErr w:type="gramStart"/>
      <w:r>
        <w:t>Signed  …</w:t>
      </w:r>
      <w:proofErr w:type="gramEnd"/>
      <w:r>
        <w:t>………………………………………..    Date    ………………</w:t>
      </w:r>
      <w:proofErr w:type="gramStart"/>
      <w:r>
        <w:t>…..</w:t>
      </w:r>
      <w:proofErr w:type="gramEnd"/>
      <w:r>
        <w:tab/>
      </w:r>
      <w:r w:rsidR="00200A15">
        <w:t>Time …</w:t>
      </w:r>
      <w:r>
        <w:t>…………….</w:t>
      </w:r>
    </w:p>
    <w:p w14:paraId="1B3BBB2D" w14:textId="77777777" w:rsidR="005C73FE" w:rsidRDefault="005C73FE">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ind w:firstLine="426"/>
      </w:pPr>
      <w:r>
        <w:t xml:space="preserve">      (</w:t>
      </w:r>
      <w:r w:rsidR="005B2AE4">
        <w:t>NGESO</w:t>
      </w:r>
      <w:r>
        <w:t xml:space="preserve">) </w:t>
      </w:r>
    </w:p>
    <w:p w14:paraId="5D8879B3" w14:textId="7F2AE33F" w:rsidR="005C73FE" w:rsidRDefault="00144C86">
      <w:pPr>
        <w:keepNext/>
        <w:keepLines/>
        <w:tabs>
          <w:tab w:val="left" w:pos="-1142"/>
          <w:tab w:val="left" w:pos="-720"/>
          <w:tab w:val="left" w:pos="0"/>
          <w:tab w:val="left" w:pos="90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rPr>
          <w:noProof/>
        </w:rPr>
        <mc:AlternateContent>
          <mc:Choice Requires="wps">
            <w:drawing>
              <wp:anchor distT="0" distB="0" distL="114300" distR="114300" simplePos="0" relativeHeight="251656704" behindDoc="0" locked="0" layoutInCell="1" allowOverlap="1" wp14:anchorId="6A5FD737" wp14:editId="22F3D479">
                <wp:simplePos x="0" y="0"/>
                <wp:positionH relativeFrom="column">
                  <wp:posOffset>-177165</wp:posOffset>
                </wp:positionH>
                <wp:positionV relativeFrom="paragraph">
                  <wp:posOffset>283845</wp:posOffset>
                </wp:positionV>
                <wp:extent cx="5852160" cy="0"/>
                <wp:effectExtent l="0" t="0" r="0" b="0"/>
                <wp:wrapTopAndBottom/>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521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92B8078" id="Line 2"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5pt,22.35pt" to="446.85pt,2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g+O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">
                <w10:wrap type="topAndBottom"/>
              </v:line>
            </w:pict>
          </mc:Fallback>
        </mc:AlternateContent>
      </w:r>
    </w:p>
    <w:p w14:paraId="57B1A563" w14:textId="77777777" w:rsidR="005C73FE" w:rsidRDefault="005C73FE">
      <w:pPr>
        <w:pStyle w:val="Heading5"/>
        <w:keepNext/>
        <w:keepLines/>
        <w:sectPr w:rsidR="005C73FE">
          <w:footnotePr>
            <w:numRestart w:val="eachSect"/>
          </w:footnotePr>
          <w:pgSz w:w="11906" w:h="16838"/>
          <w:pgMar w:top="1440" w:right="1800" w:bottom="1440" w:left="1800" w:header="720" w:footer="720" w:gutter="0"/>
          <w:cols w:space="720"/>
        </w:sectPr>
      </w:pPr>
    </w:p>
    <w:p w14:paraId="5522AD3E" w14:textId="77777777" w:rsidR="005C73FE" w:rsidRDefault="005C73FE">
      <w:pPr>
        <w:pStyle w:val="Heading5"/>
        <w:keepNext/>
        <w:keepLines/>
        <w:rPr>
          <w:sz w:val="28"/>
        </w:rPr>
      </w:pPr>
      <w:r>
        <w:rPr>
          <w:sz w:val="28"/>
        </w:rPr>
        <w:lastRenderedPageBreak/>
        <w:t xml:space="preserve">Appendix </w:t>
      </w:r>
      <w:proofErr w:type="gramStart"/>
      <w:r>
        <w:rPr>
          <w:sz w:val="28"/>
        </w:rPr>
        <w:t>E :</w:t>
      </w:r>
      <w:proofErr w:type="gramEnd"/>
      <w:r>
        <w:rPr>
          <w:sz w:val="28"/>
        </w:rPr>
        <w:t xml:space="preserve"> Suggested Commissioning Switching Programme Model</w:t>
      </w:r>
    </w:p>
    <w:p w14:paraId="2E5CFB0B" w14:textId="77777777" w:rsidR="005C73FE" w:rsidRDefault="005C73FE">
      <w:pPr>
        <w:keepNext/>
        <w:keepLines/>
        <w:tabs>
          <w:tab w:val="center" w:pos="4512"/>
          <w:tab w:val="left" w:pos="5040"/>
          <w:tab w:val="left" w:pos="5760"/>
          <w:tab w:val="left" w:pos="6480"/>
          <w:tab w:val="left" w:pos="7200"/>
          <w:tab w:val="left" w:pos="7920"/>
          <w:tab w:val="left" w:pos="8640"/>
        </w:tabs>
        <w:jc w:val="center"/>
        <w:rPr>
          <w:b/>
          <w:sz w:val="22"/>
        </w:rPr>
      </w:pPr>
      <w:r>
        <w:rPr>
          <w:b/>
          <w:sz w:val="22"/>
        </w:rPr>
        <w:t>(Front Sheet)</w:t>
      </w:r>
    </w:p>
    <w:p w14:paraId="40178E77" w14:textId="77777777" w:rsidR="005C73FE" w:rsidRDefault="005C73FE">
      <w:pPr>
        <w:keepNext/>
        <w:keepLines/>
        <w:tabs>
          <w:tab w:val="right" w:pos="9025"/>
        </w:tabs>
        <w:jc w:val="both"/>
      </w:pPr>
      <w:r>
        <w:tab/>
      </w:r>
      <w:r>
        <w:rPr>
          <w:b/>
        </w:rPr>
        <w:t>Programme No…</w:t>
      </w:r>
      <w:r>
        <w:t>…......</w:t>
      </w:r>
    </w:p>
    <w:p w14:paraId="62C15148"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pPr>
      <w:r>
        <w:t>SCHEME NUMBER AND TITLE</w:t>
      </w:r>
      <w:r>
        <w:tab/>
      </w:r>
      <w:r>
        <w:tab/>
      </w:r>
      <w:r>
        <w:tab/>
      </w:r>
      <w:r>
        <w:tab/>
      </w:r>
      <w:r>
        <w:tab/>
        <w:t>:</w:t>
      </w:r>
    </w:p>
    <w:p w14:paraId="2D582022" w14:textId="77777777" w:rsidR="005C73FE" w:rsidRDefault="005C73FE">
      <w:pPr>
        <w:pStyle w:val="Header"/>
        <w:keepNext/>
        <w:keepLines/>
        <w:tabs>
          <w:tab w:val="clear" w:pos="4153"/>
          <w:tab w:val="clear" w:pos="8306"/>
        </w:tabs>
      </w:pPr>
    </w:p>
    <w:p w14:paraId="28D57E30"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pPr>
      <w:r>
        <w:t xml:space="preserve">OUTAGE NO </w:t>
      </w:r>
      <w:r>
        <w:tab/>
      </w:r>
      <w:r>
        <w:tab/>
      </w:r>
      <w:r>
        <w:tab/>
        <w:t>:</w:t>
      </w:r>
    </w:p>
    <w:p w14:paraId="2156B601"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691118B" w14:textId="77777777" w:rsidR="00C97D99" w:rsidRDefault="00C97D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 xml:space="preserve">COMMISSIONING OUTAGES </w:t>
      </w:r>
      <w:proofErr w:type="gramStart"/>
      <w:r>
        <w:t xml:space="preserve">  :</w:t>
      </w:r>
      <w:proofErr w:type="gramEnd"/>
    </w:p>
    <w:p w14:paraId="565AB86B" w14:textId="77777777" w:rsidR="00C97D99" w:rsidRDefault="00C97D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161C02D"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TRANSMISSION OWNER</w:t>
      </w:r>
      <w:r>
        <w:tab/>
        <w:t>:</w:t>
      </w:r>
    </w:p>
    <w:p w14:paraId="4E168059"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046B5DD"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LOCATION</w:t>
      </w:r>
      <w:r>
        <w:tab/>
      </w:r>
      <w:r>
        <w:tab/>
      </w:r>
      <w:r>
        <w:tab/>
      </w:r>
      <w:r>
        <w:tab/>
        <w:t>:</w:t>
      </w:r>
    </w:p>
    <w:p w14:paraId="43BBCFD4"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720CB1D"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PLANT AND/OR APPARATUS</w:t>
      </w:r>
      <w:r>
        <w:tab/>
        <w:t>:</w:t>
      </w:r>
    </w:p>
    <w:p w14:paraId="601CDBDE"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4E2BC6AA"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COMMISSIONING ENGINEER</w:t>
      </w:r>
      <w:r>
        <w:tab/>
        <w:t>:</w:t>
      </w:r>
    </w:p>
    <w:p w14:paraId="00713AA2"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12E30849"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DATE OF TESTS</w:t>
      </w:r>
      <w:r>
        <w:tab/>
      </w:r>
      <w:r>
        <w:tab/>
        <w:t>:</w:t>
      </w:r>
    </w:p>
    <w:p w14:paraId="2AC18B2D"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5E04F43B" w14:textId="77777777" w:rsidR="005C73FE" w:rsidRDefault="005C73FE">
      <w:pPr>
        <w:pStyle w:val="BodyText2"/>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pPr>
      <w:r>
        <w:t>PREPARED BY</w:t>
      </w:r>
      <w:r w:rsidR="000E2936">
        <w:tab/>
      </w:r>
      <w:r>
        <w:tab/>
      </w:r>
      <w:r>
        <w:tab/>
        <w:t>:  .................................................</w:t>
      </w:r>
    </w:p>
    <w:p w14:paraId="7F1A6A70"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3723B88"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40629929"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r w:rsidRPr="00C00699">
        <w:rPr>
          <w:b/>
          <w:sz w:val="22"/>
        </w:rPr>
        <w:t xml:space="preserve">Part 1 (Strategy) Approved By </w:t>
      </w:r>
      <w:r w:rsidR="005B2AE4">
        <w:rPr>
          <w:b/>
          <w:sz w:val="22"/>
        </w:rPr>
        <w:t>NGESO</w:t>
      </w:r>
    </w:p>
    <w:p w14:paraId="219AA20C"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44476C44" w14:textId="77777777" w:rsidR="00C00699" w:rsidRPr="007D296A"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22"/>
        </w:rPr>
      </w:pPr>
      <w:r w:rsidRPr="007D296A">
        <w:rPr>
          <w:sz w:val="22"/>
        </w:rPr>
        <w:t>Signed..........</w:t>
      </w:r>
      <w:r w:rsidR="007D296A" w:rsidRPr="007D296A">
        <w:rPr>
          <w:sz w:val="22"/>
        </w:rPr>
        <w:t>........................</w:t>
      </w:r>
      <w:r w:rsidRPr="007D296A">
        <w:rPr>
          <w:sz w:val="22"/>
        </w:rPr>
        <w:t>.</w:t>
      </w:r>
      <w:r w:rsidR="007D296A" w:rsidRPr="007D296A">
        <w:rPr>
          <w:sz w:val="22"/>
        </w:rPr>
        <w:t xml:space="preserve">                  </w:t>
      </w:r>
      <w:r w:rsidRPr="007D296A">
        <w:rPr>
          <w:sz w:val="22"/>
        </w:rPr>
        <w:t>Date............</w:t>
      </w:r>
    </w:p>
    <w:p w14:paraId="0311589B"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4B80D500"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r w:rsidRPr="00C00699">
        <w:rPr>
          <w:b/>
          <w:sz w:val="22"/>
        </w:rPr>
        <w:t>Part 1(Strategy) and Part 2 (Operations) Approved By TO</w:t>
      </w:r>
    </w:p>
    <w:p w14:paraId="28783EAA"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2808CC30" w14:textId="77777777" w:rsidR="007D296A" w:rsidRPr="007D296A" w:rsidRDefault="00C00699" w:rsidP="007D296A">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22"/>
        </w:rPr>
      </w:pPr>
      <w:r w:rsidRPr="007D296A">
        <w:rPr>
          <w:sz w:val="22"/>
        </w:rPr>
        <w:t>Company..............</w:t>
      </w:r>
      <w:r w:rsidR="007D296A" w:rsidRPr="007D296A">
        <w:rPr>
          <w:sz w:val="22"/>
        </w:rPr>
        <w:t>.............       Signed...................................                  Date............</w:t>
      </w:r>
    </w:p>
    <w:p w14:paraId="748E0B66"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08585094"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3F17EF72"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r w:rsidRPr="00C00699">
        <w:rPr>
          <w:b/>
          <w:sz w:val="22"/>
        </w:rPr>
        <w:t xml:space="preserve">Part 1(Strategy) and Part 2 (Operations) Approved </w:t>
      </w:r>
      <w:proofErr w:type="gramStart"/>
      <w:r w:rsidRPr="00C00699">
        <w:rPr>
          <w:b/>
          <w:sz w:val="22"/>
        </w:rPr>
        <w:t>By</w:t>
      </w:r>
      <w:proofErr w:type="gramEnd"/>
      <w:r w:rsidRPr="00C00699">
        <w:rPr>
          <w:b/>
          <w:sz w:val="22"/>
        </w:rPr>
        <w:t xml:space="preserve"> User</w:t>
      </w:r>
    </w:p>
    <w:p w14:paraId="1449AC4D" w14:textId="77777777" w:rsidR="00C00699" w:rsidRPr="00C00699" w:rsidRDefault="00C00699" w:rsidP="00C00699">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b/>
          <w:sz w:val="22"/>
        </w:rPr>
      </w:pPr>
    </w:p>
    <w:p w14:paraId="6963CF2D" w14:textId="77777777" w:rsidR="007D296A" w:rsidRPr="007D296A" w:rsidRDefault="007D296A" w:rsidP="007D296A">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0"/>
        <w:jc w:val="both"/>
        <w:rPr>
          <w:sz w:val="22"/>
        </w:rPr>
      </w:pPr>
      <w:r w:rsidRPr="007D296A">
        <w:rPr>
          <w:sz w:val="22"/>
        </w:rPr>
        <w:t>Company...........................       Signed...................................                  Date............</w:t>
      </w:r>
    </w:p>
    <w:p w14:paraId="350FDCF2" w14:textId="77777777" w:rsidR="005C73FE" w:rsidRPr="007D296A"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3C9C037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483D8DA6"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r>
        <w:t>PERSONNEL NOMINATED TO AGREE POST- APPROVAL CHANGES</w:t>
      </w:r>
    </w:p>
    <w:tbl>
      <w:tblPr>
        <w:tblW w:w="0" w:type="auto"/>
        <w:tblInd w:w="120" w:type="dxa"/>
        <w:tblBorders>
          <w:top w:val="double" w:sz="7" w:space="0" w:color="000000"/>
          <w:left w:val="double" w:sz="7" w:space="0" w:color="000000"/>
          <w:bottom w:val="double" w:sz="7" w:space="0" w:color="000000"/>
          <w:right w:val="double" w:sz="7" w:space="0" w:color="000000"/>
          <w:insideH w:val="single" w:sz="7" w:space="0" w:color="000000"/>
          <w:insideV w:val="single" w:sz="7" w:space="0" w:color="000000"/>
        </w:tblBorders>
        <w:tblLayout w:type="fixed"/>
        <w:tblCellMar>
          <w:left w:w="120" w:type="dxa"/>
          <w:right w:w="120" w:type="dxa"/>
        </w:tblCellMar>
        <w:tblLook w:val="0000" w:firstRow="0" w:lastRow="0" w:firstColumn="0" w:lastColumn="0" w:noHBand="0" w:noVBand="0"/>
      </w:tblPr>
      <w:tblGrid>
        <w:gridCol w:w="3240"/>
        <w:gridCol w:w="3240"/>
        <w:gridCol w:w="3240"/>
      </w:tblGrid>
      <w:tr w:rsidR="005C73FE" w14:paraId="719AC49D" w14:textId="77777777">
        <w:tc>
          <w:tcPr>
            <w:tcW w:w="3240" w:type="dxa"/>
          </w:tcPr>
          <w:p w14:paraId="7C6FF397"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
              <w:t>Transmission Owner</w:t>
            </w:r>
          </w:p>
        </w:tc>
        <w:tc>
          <w:tcPr>
            <w:tcW w:w="3240" w:type="dxa"/>
          </w:tcPr>
          <w:p w14:paraId="6DE0E356" w14:textId="77777777" w:rsidR="005C73FE" w:rsidRDefault="005B2AE4">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
              <w:t>NGESO</w:t>
            </w:r>
          </w:p>
        </w:tc>
        <w:tc>
          <w:tcPr>
            <w:tcW w:w="3240" w:type="dxa"/>
          </w:tcPr>
          <w:p w14:paraId="677E4144" w14:textId="77777777" w:rsidR="005C73FE" w:rsidRDefault="005C73FE">
            <w:pPr>
              <w:pStyle w:val="Footer"/>
              <w:keepNext/>
              <w:keepLines/>
              <w:tabs>
                <w:tab w:val="clear" w:pos="4153"/>
                <w:tab w:val="clear" w:pos="8306"/>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before="120"/>
            </w:pPr>
            <w:r>
              <w:t xml:space="preserve"> User (where applicable)</w:t>
            </w:r>
          </w:p>
        </w:tc>
      </w:tr>
      <w:tr w:rsidR="005C73FE" w14:paraId="53FD1F5B" w14:textId="77777777">
        <w:tc>
          <w:tcPr>
            <w:tcW w:w="3240" w:type="dxa"/>
          </w:tcPr>
          <w:p w14:paraId="59759EFD"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pPr>
          </w:p>
        </w:tc>
        <w:tc>
          <w:tcPr>
            <w:tcW w:w="3240" w:type="dxa"/>
          </w:tcPr>
          <w:p w14:paraId="106135BE" w14:textId="77777777" w:rsidR="005C73FE" w:rsidRDefault="005C73FE">
            <w:pPr>
              <w:keepNext/>
              <w:keepLines/>
              <w:spacing w:line="120" w:lineRule="exact"/>
            </w:pPr>
          </w:p>
          <w:p w14:paraId="7C5767BA"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pPr>
          </w:p>
        </w:tc>
        <w:tc>
          <w:tcPr>
            <w:tcW w:w="3240" w:type="dxa"/>
          </w:tcPr>
          <w:p w14:paraId="40334321" w14:textId="77777777" w:rsidR="005C73FE" w:rsidRDefault="005C73FE">
            <w:pPr>
              <w:keepNext/>
              <w:keepLines/>
              <w:spacing w:line="120" w:lineRule="exact"/>
            </w:pPr>
          </w:p>
          <w:p w14:paraId="09A32CDF"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spacing w:after="58"/>
            </w:pPr>
          </w:p>
        </w:tc>
      </w:tr>
    </w:tbl>
    <w:p w14:paraId="30A8D6AD" w14:textId="77777777" w:rsidR="005C73FE" w:rsidRDefault="005C73FE">
      <w:pPr>
        <w:keepNext/>
        <w:keepLines/>
        <w:sectPr w:rsidR="005C73FE">
          <w:footnotePr>
            <w:numRestart w:val="eachSect"/>
          </w:footnotePr>
          <w:pgSz w:w="11906" w:h="16838"/>
          <w:pgMar w:top="1440" w:right="1800" w:bottom="1440" w:left="1800" w:header="720" w:footer="720" w:gutter="0"/>
          <w:cols w:space="720"/>
        </w:sectPr>
      </w:pPr>
    </w:p>
    <w:p w14:paraId="584084E9" w14:textId="77777777" w:rsidR="00C97D99" w:rsidRDefault="005C73FE">
      <w:pPr>
        <w:keepNext/>
        <w:keepLines/>
      </w:pPr>
      <w:r>
        <w:lastRenderedPageBreak/>
        <w:fldChar w:fldCharType="begin"/>
      </w:r>
      <w:r>
        <w:instrText>tc \l1 "</w:instrText>
      </w:r>
      <w:r>
        <w:rPr>
          <w:b/>
          <w:sz w:val="22"/>
        </w:rPr>
        <w:instrText>APPENDIX H:  COMMISSIONING SWITCHING PROGRAMME FORMAT</w:instrText>
      </w:r>
      <w:r>
        <w:fldChar w:fldCharType="end"/>
      </w:r>
      <w:r>
        <w:t>Commissioning switching programmes should adhere to the suggested categories and format where practical</w:t>
      </w:r>
      <w:r w:rsidR="00C97D99">
        <w:t>.</w:t>
      </w:r>
    </w:p>
    <w:p w14:paraId="3E37C539" w14:textId="77777777" w:rsidR="00C97D99" w:rsidRDefault="005B2AE4" w:rsidP="00C97D99">
      <w:pPr>
        <w:keepNext/>
        <w:keepLines/>
        <w:jc w:val="both"/>
      </w:pPr>
      <w:r>
        <w:t>NGESO</w:t>
      </w:r>
      <w:r w:rsidR="00C97D99">
        <w:t xml:space="preserve"> will check and approve the content of section </w:t>
      </w:r>
      <w:r w:rsidR="00000E63">
        <w:t>one strategy</w:t>
      </w:r>
      <w:r w:rsidR="00C97D99">
        <w:t xml:space="preserve"> only, in line with System Operator responsibilities. The TO will be responsible for the full content of the commissioning switching programme and ensuring it satisfies the strategy agreed by the </w:t>
      </w:r>
      <w:r>
        <w:t>NGESO</w:t>
      </w:r>
      <w:r w:rsidR="00C97D99">
        <w:t xml:space="preserve">. </w:t>
      </w:r>
    </w:p>
    <w:p w14:paraId="7C95E8BB" w14:textId="77777777" w:rsidR="005C73FE" w:rsidRDefault="005C73FE">
      <w:pPr>
        <w:keepNext/>
        <w:keepLines/>
      </w:pPr>
      <w:r>
        <w:t>(NB: Some switching programmes may not require the full detail specified in each category).</w:t>
      </w:r>
    </w:p>
    <w:p w14:paraId="1E0E43A6" w14:textId="77777777" w:rsidR="00273B2A" w:rsidRDefault="00273B2A">
      <w:pPr>
        <w:keepNext/>
        <w:keepLines/>
      </w:pPr>
    </w:p>
    <w:p w14:paraId="2445F892" w14:textId="77777777" w:rsidR="00273B2A" w:rsidRPr="00273B2A" w:rsidRDefault="00273B2A">
      <w:pPr>
        <w:keepNext/>
        <w:keepLines/>
        <w:rPr>
          <w:b/>
        </w:rPr>
      </w:pPr>
      <w:r w:rsidRPr="00273B2A">
        <w:rPr>
          <w:b/>
        </w:rPr>
        <w:t xml:space="preserve">SECTION </w:t>
      </w:r>
      <w:r w:rsidR="00BB39D6" w:rsidRPr="00273B2A">
        <w:rPr>
          <w:b/>
        </w:rPr>
        <w:t>ONE</w:t>
      </w:r>
      <w:r w:rsidR="00BB39D6">
        <w:rPr>
          <w:b/>
        </w:rPr>
        <w:t>:</w:t>
      </w:r>
      <w:r w:rsidR="00200594">
        <w:rPr>
          <w:b/>
        </w:rPr>
        <w:tab/>
      </w:r>
      <w:r w:rsidR="00BB39D6">
        <w:rPr>
          <w:b/>
        </w:rPr>
        <w:t xml:space="preserve">STRATEGY </w:t>
      </w:r>
    </w:p>
    <w:p w14:paraId="2B5DB489" w14:textId="77777777" w:rsidR="005C73FE" w:rsidRDefault="00200594">
      <w:pPr>
        <w:pStyle w:val="Heading9"/>
        <w:keepNext/>
        <w:keepLines/>
        <w:numPr>
          <w:ilvl w:val="0"/>
          <w:numId w:val="0"/>
        </w:numPr>
        <w:rPr>
          <w:i w:val="0"/>
          <w:sz w:val="20"/>
        </w:rPr>
      </w:pPr>
      <w:r>
        <w:rPr>
          <w:i w:val="0"/>
          <w:sz w:val="20"/>
        </w:rPr>
        <w:t>1.1</w:t>
      </w:r>
      <w:r w:rsidR="005C73FE">
        <w:rPr>
          <w:i w:val="0"/>
          <w:sz w:val="20"/>
        </w:rPr>
        <w:tab/>
        <w:t>Purpose of the Switching Programme</w:t>
      </w:r>
    </w:p>
    <w:p w14:paraId="44E3A7CA" w14:textId="77777777" w:rsidR="005C73FE" w:rsidRDefault="005C73FE">
      <w:pPr>
        <w:keepNext/>
        <w:keepLines/>
        <w:numPr>
          <w:ilvl w:val="0"/>
          <w:numId w:val="5"/>
        </w:numPr>
        <w:tabs>
          <w:tab w:val="left" w:pos="-720"/>
          <w:tab w:val="left" w:pos="0"/>
          <w:tab w:val="left" w:pos="1134"/>
          <w:tab w:val="num" w:pos="169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 xml:space="preserve">Briefly describe the purpose of the </w:t>
      </w:r>
      <w:r w:rsidR="00C00699">
        <w:t>Commissioning Switching Programme</w:t>
      </w:r>
    </w:p>
    <w:p w14:paraId="6CA8B6D0" w14:textId="77777777" w:rsidR="005C73FE" w:rsidRDefault="005C73FE">
      <w:pPr>
        <w:keepNext/>
        <w:keepLines/>
        <w:numPr>
          <w:ilvl w:val="0"/>
          <w:numId w:val="5"/>
        </w:numPr>
        <w:tabs>
          <w:tab w:val="left" w:pos="-720"/>
          <w:tab w:val="left" w:pos="0"/>
          <w:tab w:val="left" w:pos="1170"/>
          <w:tab w:val="num" w:pos="169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List the Plant and/or Apparatus to be commissioned.</w:t>
      </w:r>
    </w:p>
    <w:p w14:paraId="1F7A3FE0" w14:textId="77777777" w:rsidR="005C73FE" w:rsidRDefault="005C73FE">
      <w:pPr>
        <w:keepNext/>
        <w:keepLines/>
        <w:numPr>
          <w:ilvl w:val="0"/>
          <w:numId w:val="5"/>
        </w:numPr>
        <w:tabs>
          <w:tab w:val="left" w:pos="-720"/>
          <w:tab w:val="left" w:pos="0"/>
          <w:tab w:val="left" w:pos="1170"/>
          <w:tab w:val="num" w:pos="169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Briefly list the key stages of the Commissioning Switching Programme.</w:t>
      </w:r>
    </w:p>
    <w:p w14:paraId="2FF14706" w14:textId="77777777" w:rsidR="005C73FE" w:rsidRDefault="005C73FE">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 xml:space="preserve">Complex Commissioning Switching Programmes should contain break points where commissioning can be safely halted </w:t>
      </w:r>
      <w:r w:rsidR="00E8075F">
        <w:t xml:space="preserve">temporarily </w:t>
      </w:r>
      <w:r>
        <w:t>to be continued later.</w:t>
      </w:r>
    </w:p>
    <w:p w14:paraId="563E7211" w14:textId="77777777" w:rsidR="0020079B" w:rsidRDefault="0020079B">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34AADB8E" w14:textId="77777777" w:rsidR="005C73FE" w:rsidRDefault="00200594">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1.2</w:t>
      </w:r>
      <w:r w:rsidR="005C73FE">
        <w:rPr>
          <w:b/>
        </w:rPr>
        <w:tab/>
        <w:t>Diagrams</w:t>
      </w:r>
    </w:p>
    <w:p w14:paraId="19B5A736" w14:textId="77777777" w:rsidR="005C73FE" w:rsidRDefault="005C73FE">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 xml:space="preserve">List of the Operation Diagram or equivalent for reference whilst executing the Commissioning Switching Programme. (A copy </w:t>
      </w:r>
      <w:r w:rsidR="00761AF0">
        <w:t xml:space="preserve">of each </w:t>
      </w:r>
      <w:r>
        <w:t xml:space="preserve">should be available to each person involved in the commissioning). </w:t>
      </w:r>
    </w:p>
    <w:p w14:paraId="68DC872D" w14:textId="77777777" w:rsidR="0020079B" w:rsidRDefault="0020079B">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6F3AAAE7" w14:textId="77777777" w:rsidR="00C97D99" w:rsidRPr="007F7AD0" w:rsidRDefault="00200594" w:rsidP="00C97D99">
      <w:pPr>
        <w:keepNext/>
        <w:keepLines/>
        <w:tabs>
          <w:tab w:val="left" w:pos="-720"/>
          <w:tab w:val="left" w:pos="0"/>
          <w:tab w:val="left" w:pos="709"/>
          <w:tab w:val="num" w:pos="169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rPr>
          <w:b/>
        </w:rPr>
      </w:pPr>
      <w:r>
        <w:rPr>
          <w:b/>
        </w:rPr>
        <w:t>1.3</w:t>
      </w:r>
      <w:r w:rsidR="00C97D99">
        <w:rPr>
          <w:b/>
        </w:rPr>
        <w:tab/>
      </w:r>
      <w:r w:rsidR="00C97D99" w:rsidRPr="007F7AD0">
        <w:rPr>
          <w:b/>
        </w:rPr>
        <w:t>Commissioning Requirements</w:t>
      </w:r>
    </w:p>
    <w:p w14:paraId="38BB4CCA" w14:textId="77777777" w:rsidR="00C97D99" w:rsidRDefault="00C97D99" w:rsidP="00C97D99">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 xml:space="preserve">Cleary identify any commissioning requirements, including:  </w:t>
      </w:r>
    </w:p>
    <w:p w14:paraId="047DB861" w14:textId="77777777" w:rsidR="00C97D99" w:rsidRDefault="00C97D99" w:rsidP="00C97D99">
      <w:pPr>
        <w:keepNext/>
        <w:keepLines/>
        <w:numPr>
          <w:ilvl w:val="0"/>
          <w:numId w:val="42"/>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Outages required to implement the commissioning switching programme</w:t>
      </w:r>
    </w:p>
    <w:p w14:paraId="6617104B" w14:textId="77777777" w:rsidR="00C97D99" w:rsidRDefault="00C97D99" w:rsidP="00C97D99">
      <w:pPr>
        <w:keepNext/>
        <w:keepLines/>
        <w:numPr>
          <w:ilvl w:val="0"/>
          <w:numId w:val="42"/>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Specific running arrangements</w:t>
      </w:r>
    </w:p>
    <w:p w14:paraId="1DD8E9C9" w14:textId="77777777" w:rsidR="00C97D99" w:rsidRDefault="00C97D99" w:rsidP="00C97D99">
      <w:pPr>
        <w:keepNext/>
        <w:keepLines/>
        <w:numPr>
          <w:ilvl w:val="0"/>
          <w:numId w:val="42"/>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On load/off load circuits reselections</w:t>
      </w:r>
    </w:p>
    <w:p w14:paraId="258D8403" w14:textId="77777777" w:rsidR="00C97D99" w:rsidRDefault="00C97D99" w:rsidP="00C97D99">
      <w:pPr>
        <w:keepNext/>
        <w:keepLines/>
        <w:numPr>
          <w:ilvl w:val="0"/>
          <w:numId w:val="42"/>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 xml:space="preserve">On load testing requirements including DAR/Transient/Persistent simulated events.  </w:t>
      </w:r>
    </w:p>
    <w:p w14:paraId="410E1F36" w14:textId="77777777" w:rsidR="00C97D99" w:rsidRDefault="00C97D99" w:rsidP="00C97D99">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55D03654" w14:textId="77777777" w:rsidR="00C97D99" w:rsidRPr="007F7AD0" w:rsidRDefault="00200594" w:rsidP="00C97D99">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rPr>
          <w:b/>
        </w:rPr>
      </w:pPr>
      <w:r>
        <w:rPr>
          <w:b/>
        </w:rPr>
        <w:t>1.4</w:t>
      </w:r>
      <w:r w:rsidR="00C97D99" w:rsidRPr="007F7AD0">
        <w:rPr>
          <w:b/>
        </w:rPr>
        <w:t xml:space="preserve">        System Risks</w:t>
      </w:r>
    </w:p>
    <w:p w14:paraId="2FC11AF2" w14:textId="77777777" w:rsidR="00C97D99" w:rsidRDefault="00C97D99" w:rsidP="00C97D99">
      <w:pPr>
        <w:keepNext/>
        <w:keepLines/>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09"/>
        <w:jc w:val="both"/>
      </w:pPr>
      <w:r>
        <w:t>Identify any risks to the System, including</w:t>
      </w:r>
      <w:r w:rsidR="00C00699">
        <w:t xml:space="preserve"> but not limited to</w:t>
      </w:r>
      <w:r>
        <w:t xml:space="preserve">: </w:t>
      </w:r>
    </w:p>
    <w:p w14:paraId="1E337502" w14:textId="77777777" w:rsidR="00C97D99" w:rsidRDefault="00C97D99" w:rsidP="00C97D99">
      <w:pPr>
        <w:keepNext/>
        <w:keepLines/>
        <w:numPr>
          <w:ilvl w:val="0"/>
          <w:numId w:val="43"/>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Risk of trip</w:t>
      </w:r>
    </w:p>
    <w:p w14:paraId="371C7EF5" w14:textId="77777777" w:rsidR="00C97D99" w:rsidRDefault="00C97D99" w:rsidP="00C97D99">
      <w:pPr>
        <w:keepNext/>
        <w:keepLines/>
        <w:numPr>
          <w:ilvl w:val="0"/>
          <w:numId w:val="43"/>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Single circuit risk</w:t>
      </w:r>
    </w:p>
    <w:p w14:paraId="5B3F3D71" w14:textId="77777777" w:rsidR="00C97D99" w:rsidRDefault="00C97D99" w:rsidP="00C97D99">
      <w:pPr>
        <w:keepNext/>
        <w:keepLines/>
        <w:numPr>
          <w:ilvl w:val="0"/>
          <w:numId w:val="43"/>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 xml:space="preserve">Bar fault risk.  </w:t>
      </w:r>
    </w:p>
    <w:p w14:paraId="2424F9FC" w14:textId="77777777" w:rsidR="00C00699" w:rsidRDefault="00C00699" w:rsidP="00C97D99">
      <w:pPr>
        <w:keepNext/>
        <w:keepLines/>
        <w:numPr>
          <w:ilvl w:val="0"/>
          <w:numId w:val="43"/>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none</w:t>
      </w:r>
    </w:p>
    <w:p w14:paraId="3996FB89" w14:textId="77777777" w:rsidR="00C97D99" w:rsidRDefault="00C97D99" w:rsidP="00C97D99">
      <w:pPr>
        <w:keepNext/>
        <w:keepLines/>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09"/>
        <w:jc w:val="both"/>
      </w:pPr>
    </w:p>
    <w:p w14:paraId="703C7914" w14:textId="77777777" w:rsidR="00C97D99" w:rsidRDefault="00200594" w:rsidP="00C97D99">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rPr>
          <w:b/>
        </w:rPr>
      </w:pPr>
      <w:r>
        <w:rPr>
          <w:b/>
        </w:rPr>
        <w:t>1.5</w:t>
      </w:r>
      <w:r w:rsidR="00C97D99" w:rsidRPr="007F7AD0">
        <w:rPr>
          <w:b/>
        </w:rPr>
        <w:t xml:space="preserve">       </w:t>
      </w:r>
      <w:r w:rsidR="00C97D99">
        <w:rPr>
          <w:b/>
        </w:rPr>
        <w:t xml:space="preserve"> Other Users</w:t>
      </w:r>
    </w:p>
    <w:p w14:paraId="5AFDEAF3" w14:textId="77777777" w:rsidR="00C97D99" w:rsidRDefault="00C97D99" w:rsidP="00C97D99">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t xml:space="preserve">Details of any impact, </w:t>
      </w:r>
      <w:proofErr w:type="gramStart"/>
      <w:r>
        <w:t>involvement</w:t>
      </w:r>
      <w:proofErr w:type="gramEnd"/>
      <w:r>
        <w:t xml:space="preserve"> and agreement with other Users.</w:t>
      </w:r>
    </w:p>
    <w:p w14:paraId="5A2B61B0" w14:textId="77777777" w:rsidR="00C00699" w:rsidRDefault="00C00699" w:rsidP="00C00699">
      <w:pPr>
        <w:keepNext/>
        <w:keepLines/>
        <w:numPr>
          <w:ilvl w:val="0"/>
          <w:numId w:val="48"/>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Generation</w:t>
      </w:r>
    </w:p>
    <w:p w14:paraId="4D4F8EFA" w14:textId="77777777" w:rsidR="00C00699" w:rsidRDefault="00C00699" w:rsidP="00C00699">
      <w:pPr>
        <w:keepNext/>
        <w:keepLines/>
        <w:numPr>
          <w:ilvl w:val="0"/>
          <w:numId w:val="48"/>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DNO</w:t>
      </w:r>
    </w:p>
    <w:p w14:paraId="002CF832" w14:textId="77777777" w:rsidR="00C00699" w:rsidRDefault="00C00699" w:rsidP="00C00699">
      <w:pPr>
        <w:keepNext/>
        <w:keepLines/>
        <w:numPr>
          <w:ilvl w:val="0"/>
          <w:numId w:val="48"/>
        </w:numPr>
        <w:tabs>
          <w:tab w:val="left" w:pos="-72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None</w:t>
      </w:r>
    </w:p>
    <w:p w14:paraId="583A54CE" w14:textId="77777777" w:rsidR="00C97D99" w:rsidRDefault="00C97D99" w:rsidP="00C00699">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p>
    <w:p w14:paraId="50D436FB" w14:textId="77777777" w:rsidR="005C73FE" w:rsidRDefault="00200594" w:rsidP="00C97D99">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1.6</w:t>
      </w:r>
      <w:r w:rsidR="00C97D99">
        <w:rPr>
          <w:b/>
        </w:rPr>
        <w:tab/>
      </w:r>
      <w:r w:rsidR="005C73FE">
        <w:rPr>
          <w:b/>
        </w:rPr>
        <w:t>Unproven Protection Equipment</w:t>
      </w:r>
    </w:p>
    <w:p w14:paraId="784E22BB" w14:textId="77777777" w:rsidR="005C73FE" w:rsidRDefault="005C73FE">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lastRenderedPageBreak/>
        <w:t xml:space="preserve">List of the protection equipment to be commissioned and which may be required to operate whilst executing the Commissioning Switching Programme, but </w:t>
      </w:r>
      <w:proofErr w:type="gramStart"/>
      <w:r>
        <w:t>as a result of</w:t>
      </w:r>
      <w:proofErr w:type="gramEnd"/>
      <w:r>
        <w:t xml:space="preserve"> being unproven, cannot be relied upon to perform in the intended manner. Briefly state the corresponding zone that each respective item of equipment protects.</w:t>
      </w:r>
    </w:p>
    <w:p w14:paraId="6897612F" w14:textId="77777777" w:rsidR="00465A41" w:rsidRDefault="00465A41">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12782EA7" w14:textId="77777777" w:rsidR="005C73FE" w:rsidRDefault="00200594">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1.7</w:t>
      </w:r>
      <w:r w:rsidR="005C73FE">
        <w:rPr>
          <w:b/>
        </w:rPr>
        <w:tab/>
        <w:t>Temporary Protection &amp; Automatic Switching Arrangements</w:t>
      </w:r>
    </w:p>
    <w:p w14:paraId="27A289B2" w14:textId="77777777" w:rsidR="005C73FE" w:rsidRDefault="005C73FE">
      <w:pPr>
        <w:keepNext/>
        <w:keepLines/>
        <w:numPr>
          <w:ilvl w:val="0"/>
          <w:numId w:val="6"/>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134" w:hanging="414"/>
        <w:jc w:val="both"/>
      </w:pPr>
      <w:r>
        <w:t>List the temporary protection, and any automatic switching arrangements in force during the equipment energisation and On-load test period.</w:t>
      </w:r>
    </w:p>
    <w:p w14:paraId="21894104" w14:textId="77777777" w:rsidR="005C73FE" w:rsidRDefault="005C73FE">
      <w:pPr>
        <w:keepNext/>
        <w:keepLines/>
        <w:numPr>
          <w:ilvl w:val="0"/>
          <w:numId w:val="6"/>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134" w:hanging="414"/>
        <w:jc w:val="both"/>
      </w:pPr>
      <w:r>
        <w:t xml:space="preserve">State the temporary protection range of cover and fault clearance time(s).  </w:t>
      </w:r>
    </w:p>
    <w:p w14:paraId="298FF7A4" w14:textId="77777777" w:rsidR="005C73FE" w:rsidRDefault="005C73FE">
      <w:pPr>
        <w:keepNext/>
        <w:keepLines/>
        <w:numPr>
          <w:ilvl w:val="0"/>
          <w:numId w:val="6"/>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134" w:hanging="414"/>
        <w:jc w:val="both"/>
      </w:pPr>
      <w:r>
        <w:t>Identify points in the programme where there is unavoidable depletion of protection.  Identify the back-up protection which may operate and the estimated fault clearance time.</w:t>
      </w:r>
    </w:p>
    <w:p w14:paraId="131C2978" w14:textId="77777777" w:rsidR="005C73FE" w:rsidRDefault="005C73FE">
      <w:pPr>
        <w:keepNext/>
        <w:keepLines/>
        <w:numPr>
          <w:ilvl w:val="0"/>
          <w:numId w:val="6"/>
        </w:numPr>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134" w:hanging="414"/>
        <w:jc w:val="both"/>
      </w:pPr>
      <w:r>
        <w:t>Confirm that all parties involved in commissioning are in possession of any temporary protection setting sheets (including rating and protection schedules if, exceptionally, they are required).  Confirm that settings have been applied, to the temporary protection: this may alternatively be carried out in Section H9 of the Switching programme.</w:t>
      </w:r>
    </w:p>
    <w:p w14:paraId="3A6FA0BC" w14:textId="77777777" w:rsidR="00273B2A" w:rsidRDefault="00273B2A" w:rsidP="00273B2A">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p>
    <w:p w14:paraId="6776125A" w14:textId="77777777" w:rsidR="00273B2A" w:rsidRPr="00273B2A" w:rsidRDefault="00273B2A" w:rsidP="00273B2A">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rPr>
          <w:b/>
        </w:rPr>
      </w:pPr>
      <w:r w:rsidRPr="00273B2A">
        <w:rPr>
          <w:b/>
        </w:rPr>
        <w:t>SECTION TWO</w:t>
      </w:r>
      <w:r w:rsidR="00200594">
        <w:rPr>
          <w:b/>
        </w:rPr>
        <w:t>:</w:t>
      </w:r>
      <w:r w:rsidR="00200594">
        <w:rPr>
          <w:b/>
        </w:rPr>
        <w:tab/>
        <w:t>DETAIL</w:t>
      </w:r>
    </w:p>
    <w:p w14:paraId="37AB0088" w14:textId="77777777" w:rsidR="00273B2A" w:rsidRDefault="00273B2A" w:rsidP="00273B2A">
      <w:pPr>
        <w:keepNext/>
        <w:keepLines/>
        <w:tabs>
          <w:tab w:val="left" w:pos="-720"/>
          <w:tab w:val="left" w:pos="0"/>
          <w:tab w:val="left" w:pos="117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p>
    <w:p w14:paraId="36402238" w14:textId="77777777" w:rsidR="005C73FE" w:rsidRDefault="00200594">
      <w:pPr>
        <w:keepNext/>
        <w:keepLines/>
        <w:tabs>
          <w:tab w:val="left" w:pos="-720"/>
          <w:tab w:val="left" w:pos="0"/>
          <w:tab w:val="left" w:pos="720"/>
          <w:tab w:val="left" w:pos="117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2.1</w:t>
      </w:r>
      <w:r w:rsidR="005C73FE">
        <w:rPr>
          <w:b/>
        </w:rPr>
        <w:tab/>
        <w:t>Personnel</w:t>
      </w:r>
    </w:p>
    <w:p w14:paraId="556D9CC1" w14:textId="77777777" w:rsidR="005C73FE" w:rsidRDefault="005C73FE">
      <w:pPr>
        <w:pStyle w:val="BodyTextIndent2"/>
        <w:keepNext/>
        <w:keepLines/>
      </w:pPr>
      <w:r>
        <w:tab/>
        <w:t>List the names of personnel participating in the tests with a brief statement of their respective roles and responsibilities including Users and Customers where applicable.</w:t>
      </w:r>
    </w:p>
    <w:p w14:paraId="69236CDB" w14:textId="77777777" w:rsidR="005C73FE" w:rsidRDefault="005C73FE">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ab/>
        <w:t>NB:</w:t>
      </w:r>
      <w:r>
        <w:tab/>
        <w:t>These may be entered on the day.</w:t>
      </w:r>
    </w:p>
    <w:p w14:paraId="0F13F81C" w14:textId="77777777" w:rsidR="005C73FE" w:rsidRDefault="00200594">
      <w:pPr>
        <w:pStyle w:val="Heading9"/>
        <w:keepNext/>
        <w:keepLines/>
        <w:numPr>
          <w:ilvl w:val="0"/>
          <w:numId w:val="0"/>
        </w:numPr>
        <w:rPr>
          <w:i w:val="0"/>
          <w:sz w:val="20"/>
        </w:rPr>
      </w:pPr>
      <w:r>
        <w:rPr>
          <w:i w:val="0"/>
          <w:sz w:val="20"/>
        </w:rPr>
        <w:t>2.2</w:t>
      </w:r>
      <w:r w:rsidR="005C73FE">
        <w:rPr>
          <w:i w:val="0"/>
          <w:sz w:val="20"/>
        </w:rPr>
        <w:tab/>
        <w:t>Communications</w:t>
      </w:r>
    </w:p>
    <w:p w14:paraId="0C2208E4" w14:textId="77777777" w:rsidR="005C73FE" w:rsidRDefault="005C73FE">
      <w:pPr>
        <w:keepNext/>
        <w:keepLines/>
        <w:tabs>
          <w:tab w:val="left" w:pos="-720"/>
          <w:tab w:val="left" w:pos="0"/>
          <w:tab w:val="left" w:pos="72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tab/>
        <w:t>(a) List pertinent telephone numbers.</w:t>
      </w:r>
    </w:p>
    <w:p w14:paraId="10BBC795" w14:textId="77777777" w:rsidR="005C73FE" w:rsidRDefault="005C73FE">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jc w:val="both"/>
      </w:pPr>
      <w:r>
        <w:tab/>
        <w:t>NB:</w:t>
      </w:r>
      <w:r>
        <w:tab/>
        <w:t>These may be entered on the day.</w:t>
      </w:r>
    </w:p>
    <w:p w14:paraId="0EE44DD0" w14:textId="77777777" w:rsidR="005C73FE" w:rsidRDefault="00200594">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2.3</w:t>
      </w:r>
      <w:r w:rsidR="005C73FE">
        <w:rPr>
          <w:b/>
        </w:rPr>
        <w:tab/>
        <w:t>Documentation</w:t>
      </w:r>
    </w:p>
    <w:p w14:paraId="6789DE41" w14:textId="77777777" w:rsidR="005C73FE" w:rsidRDefault="005C73FE">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 xml:space="preserve">Confirm with </w:t>
      </w:r>
      <w:r w:rsidR="005B2AE4">
        <w:t>NGESO</w:t>
      </w:r>
      <w:r>
        <w:t xml:space="preserve"> that all commissioning certificates have been provided and that testing documentation is complete to the TO's requirements.</w:t>
      </w:r>
    </w:p>
    <w:p w14:paraId="2F205E92" w14:textId="77777777" w:rsidR="005C73FE" w:rsidRDefault="00200594">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2.4</w:t>
      </w:r>
      <w:r w:rsidR="005C73FE">
        <w:rPr>
          <w:b/>
        </w:rPr>
        <w:tab/>
        <w:t>Initial Conditions</w:t>
      </w:r>
    </w:p>
    <w:p w14:paraId="07D8E3A7" w14:textId="77777777" w:rsidR="005C73FE" w:rsidRDefault="005C73FE">
      <w:pPr>
        <w:keepNext/>
        <w:keepLines/>
        <w:numPr>
          <w:ilvl w:val="0"/>
          <w:numId w:val="11"/>
        </w:numPr>
        <w:tabs>
          <w:tab w:val="left" w:pos="-720"/>
        </w:tabs>
        <w:jc w:val="both"/>
      </w:pPr>
      <w:r>
        <w:t xml:space="preserve">Confirm the Transmission Status Certificate (TSC) on the Plant and/or Apparatus to be commissioned has been cancelled. </w:t>
      </w:r>
    </w:p>
    <w:p w14:paraId="26A244A0" w14:textId="77777777" w:rsidR="005C73FE" w:rsidRDefault="005C73FE">
      <w:pPr>
        <w:keepNext/>
        <w:keepLines/>
        <w:numPr>
          <w:ilvl w:val="0"/>
          <w:numId w:val="11"/>
        </w:numPr>
        <w:tabs>
          <w:tab w:val="left" w:pos="-720"/>
        </w:tabs>
        <w:jc w:val="both"/>
      </w:pPr>
      <w:r>
        <w:t xml:space="preserve">Confirm the status of disconnectors with </w:t>
      </w:r>
      <w:r w:rsidR="005B2AE4">
        <w:t>NGESO</w:t>
      </w:r>
      <w:r>
        <w:t>.</w:t>
      </w:r>
    </w:p>
    <w:p w14:paraId="3A2F887D" w14:textId="77777777" w:rsidR="005C73FE" w:rsidRDefault="005C73FE">
      <w:pPr>
        <w:keepNext/>
        <w:keepLines/>
        <w:numPr>
          <w:ilvl w:val="0"/>
          <w:numId w:val="11"/>
        </w:numPr>
        <w:tabs>
          <w:tab w:val="left" w:pos="-720"/>
        </w:tabs>
        <w:jc w:val="both"/>
      </w:pPr>
      <w:r>
        <w:t xml:space="preserve">Confirm the status of all circuit breakers with </w:t>
      </w:r>
      <w:r w:rsidR="005B2AE4">
        <w:t>NGESO</w:t>
      </w:r>
      <w:r>
        <w:t>.</w:t>
      </w:r>
    </w:p>
    <w:p w14:paraId="4C93FF7F" w14:textId="77777777" w:rsidR="005C73FE" w:rsidRDefault="005C73FE">
      <w:pPr>
        <w:keepNext/>
        <w:keepLines/>
        <w:numPr>
          <w:ilvl w:val="0"/>
          <w:numId w:val="11"/>
        </w:numPr>
        <w:tabs>
          <w:tab w:val="left" w:pos="-720"/>
        </w:tabs>
        <w:jc w:val="both"/>
      </w:pPr>
      <w:r>
        <w:t xml:space="preserve">Confirm the status of all alarms with </w:t>
      </w:r>
      <w:r w:rsidR="005B2AE4">
        <w:t>NGESO</w:t>
      </w:r>
    </w:p>
    <w:p w14:paraId="64BD8E0A" w14:textId="77777777" w:rsidR="005C73FE" w:rsidRDefault="005C73FE">
      <w:pPr>
        <w:keepNext/>
        <w:keepLines/>
        <w:numPr>
          <w:ilvl w:val="0"/>
          <w:numId w:val="11"/>
        </w:numPr>
        <w:tabs>
          <w:tab w:val="left" w:pos="-720"/>
        </w:tabs>
        <w:jc w:val="both"/>
      </w:pPr>
      <w:r>
        <w:t xml:space="preserve">Confirm the transformer tap position, and the position of any other Plant and/or Apparatus which has a range selector with </w:t>
      </w:r>
      <w:r w:rsidR="005B2AE4">
        <w:t>NGESO</w:t>
      </w:r>
      <w:r>
        <w:t>.</w:t>
      </w:r>
    </w:p>
    <w:p w14:paraId="56FF0CD8" w14:textId="77777777" w:rsidR="005C73FE" w:rsidRDefault="005C73FE">
      <w:pPr>
        <w:keepNext/>
        <w:keepLines/>
        <w:numPr>
          <w:ilvl w:val="0"/>
          <w:numId w:val="11"/>
        </w:numPr>
        <w:tabs>
          <w:tab w:val="left" w:pos="-720"/>
        </w:tabs>
        <w:jc w:val="both"/>
      </w:pPr>
      <w:r>
        <w:t xml:space="preserve">Confirm the state of protection equipment with </w:t>
      </w:r>
      <w:r w:rsidR="005B2AE4">
        <w:t>NGESO</w:t>
      </w:r>
      <w:r>
        <w:t>. (A circuit is usually energised with all protection normal and in service).</w:t>
      </w:r>
    </w:p>
    <w:p w14:paraId="119C93F0" w14:textId="77777777" w:rsidR="005C73FE" w:rsidRDefault="005C73FE">
      <w:pPr>
        <w:keepNext/>
        <w:keepLines/>
        <w:numPr>
          <w:ilvl w:val="0"/>
          <w:numId w:val="11"/>
        </w:numPr>
        <w:tabs>
          <w:tab w:val="left" w:pos="-720"/>
        </w:tabs>
        <w:jc w:val="both"/>
      </w:pPr>
      <w:r>
        <w:t xml:space="preserve">Confirm to </w:t>
      </w:r>
      <w:r w:rsidR="005B2AE4">
        <w:t>NGESO</w:t>
      </w:r>
      <w:r>
        <w:t xml:space="preserve"> that auto switching / reclose and Automatic Voltage Control (AVC) equipment is switched out of service.  (A circuit is usually energised with these items out of service).</w:t>
      </w:r>
    </w:p>
    <w:p w14:paraId="3EE40D05" w14:textId="77777777" w:rsidR="005C73FE" w:rsidRDefault="00200594">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2.5</w:t>
      </w:r>
      <w:r w:rsidR="005C73FE">
        <w:rPr>
          <w:b/>
        </w:rPr>
        <w:tab/>
        <w:t>Equipment Energisation and On-load Testing</w:t>
      </w:r>
    </w:p>
    <w:p w14:paraId="4DD44073" w14:textId="77777777" w:rsidR="005C73FE" w:rsidRDefault="005C73FE">
      <w:pPr>
        <w:keepNext/>
        <w:keepLines/>
        <w:tabs>
          <w:tab w:val="left" w:pos="-720"/>
          <w:tab w:val="left" w:pos="0"/>
          <w:tab w:val="left" w:pos="720"/>
          <w:tab w:val="left" w:pos="1260"/>
          <w:tab w:val="left" w:pos="1442"/>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r>
        <w:t>The following should be stated in the Contents Sheet:</w:t>
      </w:r>
    </w:p>
    <w:p w14:paraId="62B94821"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lastRenderedPageBreak/>
        <w:t>The stated switching sequence.</w:t>
      </w:r>
    </w:p>
    <w:p w14:paraId="7910F759"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Clearly state when an item of Plant and/or Apparatus is being energised for the first time.</w:t>
      </w:r>
    </w:p>
    <w:p w14:paraId="1AEDF79D"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Clearly state the locations at which phasing tests will take place.</w:t>
      </w:r>
    </w:p>
    <w:p w14:paraId="3640F344"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Clearly state the locations at which check or System synchronisation close of circuit breakers will take place.</w:t>
      </w:r>
    </w:p>
    <w:p w14:paraId="74C13823"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Indicate any checks to be carried out on high voltage equipment.</w:t>
      </w:r>
      <w:r>
        <w:tab/>
      </w:r>
    </w:p>
    <w:p w14:paraId="33939F03" w14:textId="77777777" w:rsidR="005C73FE" w:rsidRDefault="005C73FE">
      <w:pPr>
        <w:keepNext/>
        <w:keepLines/>
        <w:numPr>
          <w:ilvl w:val="0"/>
          <w:numId w:val="7"/>
        </w:numPr>
        <w:tabs>
          <w:tab w:val="left" w:pos="-720"/>
          <w:tab w:val="left" w:pos="0"/>
          <w:tab w:val="left" w:pos="1260"/>
          <w:tab w:val="num" w:pos="1440"/>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Indicate On-load testing to be carried out*.</w:t>
      </w:r>
    </w:p>
    <w:p w14:paraId="4147F927" w14:textId="77777777" w:rsidR="005C73FE" w:rsidRDefault="005C73FE">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260" w:hanging="1260"/>
        <w:jc w:val="both"/>
      </w:pPr>
      <w:r>
        <w:tab/>
        <w:t>(g)</w:t>
      </w:r>
      <w:r>
        <w:tab/>
        <w:t>State sequence of events required to disable any temporary protection.</w:t>
      </w:r>
    </w:p>
    <w:p w14:paraId="012E1674" w14:textId="77777777" w:rsidR="005C73FE" w:rsidRDefault="005C73FE">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jc w:val="both"/>
      </w:pPr>
    </w:p>
    <w:p w14:paraId="602005FA" w14:textId="77777777" w:rsidR="005C73FE" w:rsidRDefault="005C73FE">
      <w:pPr>
        <w:keepNext/>
        <w:keepLines/>
        <w:tabs>
          <w:tab w:val="left" w:pos="-720"/>
          <w:tab w:val="left" w:pos="0"/>
          <w:tab w:val="left" w:pos="72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2" w:hanging="1442"/>
        <w:jc w:val="both"/>
      </w:pPr>
      <w:r>
        <w:tab/>
        <w:t>NB:</w:t>
      </w:r>
      <w:r>
        <w:tab/>
        <w:t>(1)</w:t>
      </w:r>
      <w:r>
        <w:tab/>
        <w:t>*The minimum levels of primary current to enable On-load testing to be carried out should be stated.</w:t>
      </w:r>
    </w:p>
    <w:p w14:paraId="47923D9C"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hanging="720"/>
        <w:jc w:val="both"/>
      </w:pPr>
      <w:r>
        <w:tab/>
        <w:t>(2)</w:t>
      </w:r>
      <w:r>
        <w:tab/>
        <w:t>At the end of each On-load test it shall be confirmed that CT test links and relay settings are returned to normal.</w:t>
      </w:r>
    </w:p>
    <w:p w14:paraId="50525D4B" w14:textId="77777777" w:rsidR="005C73FE" w:rsidRDefault="00200594">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2.6</w:t>
      </w:r>
      <w:r w:rsidR="005C73FE">
        <w:rPr>
          <w:b/>
        </w:rPr>
        <w:tab/>
        <w:t>Restoration</w:t>
      </w:r>
    </w:p>
    <w:p w14:paraId="02D1D500" w14:textId="77777777" w:rsidR="005C73FE" w:rsidRDefault="005C73FE">
      <w:pPr>
        <w:keepNext/>
        <w:keepLines/>
        <w:numPr>
          <w:ilvl w:val="0"/>
          <w:numId w:val="8"/>
        </w:numPr>
        <w:tabs>
          <w:tab w:val="left" w:pos="-720"/>
          <w:tab w:val="left" w:pos="0"/>
          <w:tab w:val="left" w:pos="1260"/>
          <w:tab w:val="num"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 xml:space="preserve">Reconfigure the Power System to </w:t>
      </w:r>
      <w:r w:rsidR="005B2AE4">
        <w:t>NGESO</w:t>
      </w:r>
      <w:r>
        <w:t xml:space="preserve"> circuit selection requirements.</w:t>
      </w:r>
    </w:p>
    <w:p w14:paraId="46E510CE" w14:textId="77777777" w:rsidR="005C73FE" w:rsidRDefault="005C73FE">
      <w:pPr>
        <w:keepNext/>
        <w:keepLines/>
        <w:numPr>
          <w:ilvl w:val="0"/>
          <w:numId w:val="8"/>
        </w:numPr>
        <w:tabs>
          <w:tab w:val="left" w:pos="-720"/>
          <w:tab w:val="left" w:pos="0"/>
          <w:tab w:val="left" w:pos="1260"/>
          <w:tab w:val="num"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Confirm the status of all Plant and/or Apparatus at the end of the tests.</w:t>
      </w:r>
    </w:p>
    <w:p w14:paraId="5CC28454" w14:textId="77777777" w:rsidR="005C73FE" w:rsidRDefault="005C73FE">
      <w:pPr>
        <w:keepNext/>
        <w:keepLines/>
        <w:numPr>
          <w:ilvl w:val="0"/>
          <w:numId w:val="9"/>
        </w:numPr>
        <w:tabs>
          <w:tab w:val="left" w:pos="-720"/>
          <w:tab w:val="left" w:pos="0"/>
          <w:tab w:val="left" w:pos="72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584"/>
        <w:jc w:val="both"/>
      </w:pPr>
      <w:r>
        <w:t xml:space="preserve">All protection switched into </w:t>
      </w:r>
      <w:proofErr w:type="gramStart"/>
      <w:r>
        <w:t>service;</w:t>
      </w:r>
      <w:proofErr w:type="gramEnd"/>
    </w:p>
    <w:p w14:paraId="2D5B8506" w14:textId="77777777" w:rsidR="005C73FE" w:rsidRDefault="005C73FE">
      <w:pPr>
        <w:keepNext/>
        <w:keepLines/>
        <w:numPr>
          <w:ilvl w:val="0"/>
          <w:numId w:val="9"/>
        </w:numPr>
        <w:tabs>
          <w:tab w:val="left" w:pos="-720"/>
          <w:tab w:val="left" w:pos="0"/>
          <w:tab w:val="left" w:pos="72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584"/>
        <w:jc w:val="both"/>
      </w:pPr>
      <w:r>
        <w:t xml:space="preserve">Temporary Protection systems </w:t>
      </w:r>
      <w:proofErr w:type="gramStart"/>
      <w:r>
        <w:t>disabled;</w:t>
      </w:r>
      <w:proofErr w:type="gramEnd"/>
    </w:p>
    <w:p w14:paraId="2B0B1059" w14:textId="77777777" w:rsidR="005C73FE" w:rsidRDefault="005C73FE">
      <w:pPr>
        <w:keepNext/>
        <w:keepLines/>
        <w:numPr>
          <w:ilvl w:val="0"/>
          <w:numId w:val="9"/>
        </w:numPr>
        <w:tabs>
          <w:tab w:val="left" w:pos="-720"/>
          <w:tab w:val="left" w:pos="0"/>
          <w:tab w:val="left" w:pos="72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584"/>
        <w:jc w:val="both"/>
      </w:pPr>
      <w:r>
        <w:t>All relay settings normal.</w:t>
      </w:r>
    </w:p>
    <w:p w14:paraId="627EDFA7" w14:textId="77777777" w:rsidR="005C73FE" w:rsidRDefault="00200594">
      <w:pPr>
        <w:pStyle w:val="Heading9"/>
        <w:keepNext/>
        <w:keepLines/>
        <w:numPr>
          <w:ilvl w:val="0"/>
          <w:numId w:val="0"/>
        </w:numPr>
        <w:tabs>
          <w:tab w:val="left" w:pos="709"/>
          <w:tab w:val="left" w:pos="1800"/>
          <w:tab w:val="left" w:pos="2268"/>
          <w:tab w:val="left" w:pos="2538"/>
        </w:tabs>
        <w:rPr>
          <w:i w:val="0"/>
          <w:sz w:val="20"/>
        </w:rPr>
      </w:pPr>
      <w:r>
        <w:rPr>
          <w:i w:val="0"/>
          <w:sz w:val="20"/>
        </w:rPr>
        <w:t>2.7</w:t>
      </w:r>
      <w:r w:rsidR="005C73FE">
        <w:rPr>
          <w:i w:val="0"/>
          <w:sz w:val="20"/>
        </w:rPr>
        <w:tab/>
        <w:t>On-load Auto Switching / Reclose Tests</w:t>
      </w:r>
    </w:p>
    <w:p w14:paraId="3856E1C9" w14:textId="77777777" w:rsidR="005C73FE" w:rsidRDefault="005C73FE">
      <w:pPr>
        <w:keepNext/>
        <w:keepLines/>
        <w:numPr>
          <w:ilvl w:val="0"/>
          <w:numId w:val="10"/>
        </w:numPr>
        <w:tabs>
          <w:tab w:val="left" w:pos="-720"/>
          <w:tab w:val="left" w:pos="0"/>
          <w:tab w:val="left" w:pos="1260"/>
          <w:tab w:val="num"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These should be carried out in accordance with a schedule of such tests.  The form should closely accord with that of the DAR schedule.</w:t>
      </w:r>
    </w:p>
    <w:p w14:paraId="7820A6DF" w14:textId="77777777" w:rsidR="005C73FE" w:rsidRDefault="005C73FE">
      <w:pPr>
        <w:keepNext/>
        <w:keepLines/>
        <w:numPr>
          <w:ilvl w:val="0"/>
          <w:numId w:val="10"/>
        </w:numPr>
        <w:tabs>
          <w:tab w:val="left" w:pos="-720"/>
          <w:tab w:val="left" w:pos="0"/>
          <w:tab w:val="left" w:pos="1260"/>
          <w:tab w:val="num"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440"/>
        <w:jc w:val="both"/>
      </w:pPr>
      <w:r>
        <w:t>The schedule should specify:</w:t>
      </w:r>
    </w:p>
    <w:p w14:paraId="17AEA476"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w:t>
      </w:r>
      <w:proofErr w:type="spellStart"/>
      <w:r>
        <w:t>i</w:t>
      </w:r>
      <w:proofErr w:type="spellEnd"/>
      <w:r>
        <w:t>)</w:t>
      </w:r>
      <w:r>
        <w:tab/>
        <w:t xml:space="preserve">The starting </w:t>
      </w:r>
      <w:proofErr w:type="gramStart"/>
      <w:r>
        <w:t>conditions;</w:t>
      </w:r>
      <w:proofErr w:type="gramEnd"/>
    </w:p>
    <w:p w14:paraId="21E808A1"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(ii)</w:t>
      </w:r>
      <w:r>
        <w:tab/>
        <w:t xml:space="preserve">The type of test to be </w:t>
      </w:r>
      <w:proofErr w:type="gramStart"/>
      <w:r>
        <w:t>simulated;</w:t>
      </w:r>
      <w:proofErr w:type="gramEnd"/>
    </w:p>
    <w:p w14:paraId="5D9FC015"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(iii)</w:t>
      </w:r>
      <w:r>
        <w:tab/>
        <w:t xml:space="preserve">The protection to be </w:t>
      </w:r>
      <w:proofErr w:type="gramStart"/>
      <w:r>
        <w:t>operated;</w:t>
      </w:r>
      <w:proofErr w:type="gramEnd"/>
    </w:p>
    <w:p w14:paraId="5498DD4A"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(iv)</w:t>
      </w:r>
      <w:r>
        <w:tab/>
        <w:t xml:space="preserve">The circuit breakers which trip and re-close; any disconnectors that </w:t>
      </w:r>
      <w:proofErr w:type="gramStart"/>
      <w:r>
        <w:t>open;</w:t>
      </w:r>
      <w:proofErr w:type="gramEnd"/>
    </w:p>
    <w:p w14:paraId="076E3CCC"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(v)</w:t>
      </w:r>
      <w:r>
        <w:tab/>
        <w:t xml:space="preserve">Point at which trip relays </w:t>
      </w:r>
      <w:proofErr w:type="gramStart"/>
      <w:r>
        <w:t>reset;</w:t>
      </w:r>
      <w:proofErr w:type="gramEnd"/>
    </w:p>
    <w:p w14:paraId="2B1F1A94" w14:textId="77777777" w:rsidR="005C73FE" w:rsidRDefault="005C73FE">
      <w:pPr>
        <w:keepNext/>
        <w:keepLines/>
        <w:tabs>
          <w:tab w:val="left" w:pos="-720"/>
          <w:tab w:val="left" w:pos="0"/>
          <w:tab w:val="left" w:pos="720"/>
          <w:tab w:val="left" w:pos="1440"/>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1800" w:hanging="1080"/>
        <w:jc w:val="both"/>
      </w:pPr>
      <w:r>
        <w:tab/>
        <w:t>(vi)</w:t>
      </w:r>
      <w:r>
        <w:tab/>
        <w:t>Time in seconds corresponding to the above.</w:t>
      </w:r>
    </w:p>
    <w:p w14:paraId="634B69A5" w14:textId="77777777" w:rsidR="005C73FE" w:rsidRDefault="005C73FE">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720"/>
        <w:jc w:val="both"/>
      </w:pPr>
    </w:p>
    <w:p w14:paraId="5F20BC86" w14:textId="77777777" w:rsidR="005C73FE" w:rsidRDefault="00200594">
      <w:pPr>
        <w:keepNext/>
        <w:keepLines/>
        <w:tabs>
          <w:tab w:val="left" w:pos="-720"/>
          <w:tab w:val="left" w:pos="0"/>
          <w:tab w:val="left" w:pos="720"/>
          <w:tab w:val="left" w:pos="126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rPr>
          <w:b/>
        </w:rPr>
        <w:t>2.8</w:t>
      </w:r>
      <w:r w:rsidR="005C73FE">
        <w:rPr>
          <w:b/>
        </w:rPr>
        <w:tab/>
        <w:t>AVC or Other Automatic Equipment Tests</w:t>
      </w:r>
    </w:p>
    <w:p w14:paraId="05ED5BDE" w14:textId="77777777" w:rsidR="005C73FE" w:rsidRDefault="005C73FE">
      <w:pPr>
        <w:keepNext/>
        <w:keepLines/>
        <w:tabs>
          <w:tab w:val="left" w:pos="-720"/>
          <w:tab w:val="left" w:pos="0"/>
          <w:tab w:val="left" w:pos="720"/>
          <w:tab w:val="left" w:pos="1170"/>
          <w:tab w:val="left" w:pos="1442"/>
          <w:tab w:val="left" w:pos="1800"/>
          <w:tab w:val="left" w:pos="2268"/>
          <w:tab w:val="left" w:pos="2538"/>
          <w:tab w:val="left" w:pos="2880"/>
          <w:tab w:val="left" w:pos="3600"/>
          <w:tab w:val="left" w:pos="4320"/>
          <w:tab w:val="left" w:pos="5040"/>
          <w:tab w:val="left" w:pos="5760"/>
          <w:tab w:val="left" w:pos="6480"/>
          <w:tab w:val="left" w:pos="7200"/>
          <w:tab w:val="left" w:pos="7920"/>
          <w:tab w:val="left" w:pos="8640"/>
        </w:tabs>
        <w:ind w:left="720" w:hanging="720"/>
        <w:jc w:val="both"/>
      </w:pPr>
      <w:r>
        <w:tab/>
        <w:t>(a)</w:t>
      </w:r>
      <w:r>
        <w:tab/>
        <w:t>These should be carried out in accordance with a schedule of such tests.</w:t>
      </w:r>
    </w:p>
    <w:p w14:paraId="7DE9F86F" w14:textId="77777777" w:rsidR="005C73FE" w:rsidRDefault="005C73FE">
      <w:pPr>
        <w:pStyle w:val="BodyTextIndent3"/>
        <w:keepNext/>
        <w:keepLines/>
      </w:pPr>
      <w:r>
        <w:tab/>
      </w:r>
    </w:p>
    <w:p w14:paraId="13ECC1A6" w14:textId="77777777" w:rsidR="005C73FE" w:rsidRDefault="005C73FE">
      <w:pPr>
        <w:pStyle w:val="BodyTextIndent3"/>
        <w:keepNext/>
        <w:keepLines/>
      </w:pPr>
      <w:r>
        <w:tab/>
        <w:t>NB:  If, to facilitate the On-load testing, the Plant and/or Apparatus is required to be temporarily altered or changed in any way whatsoever, both the change and associated restoration shall be recorded.</w:t>
      </w:r>
    </w:p>
    <w:p w14:paraId="7CCDB293" w14:textId="77777777" w:rsidR="005C73FE" w:rsidRDefault="005C73FE">
      <w:pPr>
        <w:keepNext/>
        <w:keepLines/>
        <w:tabs>
          <w:tab w:val="left" w:pos="-1142"/>
          <w:tab w:val="left" w:pos="-720"/>
          <w:tab w:val="left" w:pos="0"/>
          <w:tab w:val="left" w:pos="720"/>
          <w:tab w:val="left" w:pos="1080"/>
          <w:tab w:val="left" w:pos="1440"/>
          <w:tab w:val="left" w:pos="2160"/>
          <w:tab w:val="left" w:pos="2880"/>
          <w:tab w:val="left" w:pos="3600"/>
          <w:tab w:val="left" w:pos="4320"/>
          <w:tab w:val="left" w:pos="5040"/>
          <w:tab w:val="left" w:pos="5760"/>
          <w:tab w:val="left" w:pos="6480"/>
          <w:tab w:val="left" w:pos="7200"/>
          <w:tab w:val="left" w:pos="7920"/>
          <w:tab w:val="left" w:pos="8640"/>
        </w:tabs>
        <w:jc w:val="both"/>
      </w:pPr>
    </w:p>
    <w:p w14:paraId="7A48B739" w14:textId="77777777" w:rsidR="005C73FE" w:rsidRPr="00200594" w:rsidRDefault="005C73FE">
      <w:pPr>
        <w:pStyle w:val="Heading5"/>
        <w:keepNext/>
        <w:keepLines/>
        <w:rPr>
          <w:b w:val="0"/>
          <w:i w:val="0"/>
          <w:sz w:val="20"/>
        </w:rPr>
        <w:sectPr w:rsidR="005C73FE" w:rsidRPr="00200594">
          <w:footnotePr>
            <w:numRestart w:val="eachSect"/>
          </w:footnotePr>
          <w:pgSz w:w="11906" w:h="16838"/>
          <w:pgMar w:top="1440" w:right="1800" w:bottom="1440" w:left="1800" w:header="720" w:footer="720" w:gutter="0"/>
          <w:cols w:space="720"/>
        </w:sectPr>
      </w:pPr>
    </w:p>
    <w:p w14:paraId="52A9EF6E" w14:textId="77777777" w:rsidR="005C73FE" w:rsidRDefault="005C73FE">
      <w:pPr>
        <w:pStyle w:val="Heading5"/>
        <w:keepNext/>
        <w:keepLines/>
        <w:rPr>
          <w:sz w:val="28"/>
        </w:rPr>
      </w:pPr>
      <w:r>
        <w:rPr>
          <w:sz w:val="28"/>
        </w:rPr>
        <w:lastRenderedPageBreak/>
        <w:t xml:space="preserve">Appendix F:  Abbreviations &amp; Definitions </w:t>
      </w:r>
    </w:p>
    <w:p w14:paraId="5C533430" w14:textId="77777777" w:rsidR="005C73FE" w:rsidRDefault="005C73FE">
      <w:pPr>
        <w:pStyle w:val="Heading2"/>
        <w:keepLines/>
        <w:numPr>
          <w:ilvl w:val="0"/>
          <w:numId w:val="0"/>
        </w:numPr>
        <w:jc w:val="both"/>
      </w:pPr>
      <w:r>
        <w:t>Abbreviations</w:t>
      </w:r>
    </w:p>
    <w:p w14:paraId="7F05FE7C" w14:textId="77777777" w:rsidR="005C73FE" w:rsidRDefault="005C73FE">
      <w:pPr>
        <w:pStyle w:val="BulletNormal"/>
        <w:keepNext/>
        <w:keepLines/>
        <w:numPr>
          <w:ilvl w:val="0"/>
          <w:numId w:val="0"/>
        </w:numPr>
        <w:spacing w:after="0"/>
        <w:rPr>
          <w:b/>
          <w:i/>
        </w:rPr>
      </w:pPr>
      <w:r>
        <w:t>HVSCC</w:t>
      </w:r>
      <w:r>
        <w:tab/>
      </w:r>
      <w:r>
        <w:tab/>
        <w:t>HV System Change Certificate</w:t>
      </w:r>
    </w:p>
    <w:p w14:paraId="2400CE37" w14:textId="77777777" w:rsidR="005C73FE" w:rsidRDefault="005C73FE">
      <w:pPr>
        <w:pStyle w:val="BulletNormal"/>
        <w:keepNext/>
        <w:keepLines/>
        <w:numPr>
          <w:ilvl w:val="0"/>
          <w:numId w:val="0"/>
        </w:numPr>
        <w:spacing w:after="0"/>
        <w:rPr>
          <w:b/>
          <w:i/>
        </w:rPr>
      </w:pPr>
      <w:r>
        <w:t>SCS</w:t>
      </w:r>
      <w:r>
        <w:tab/>
      </w:r>
      <w:r>
        <w:tab/>
        <w:t>Service Capability Specification</w:t>
      </w:r>
    </w:p>
    <w:p w14:paraId="4DF3CE80" w14:textId="77777777" w:rsidR="005C73FE" w:rsidRDefault="005C73FE">
      <w:pPr>
        <w:pStyle w:val="BulletNormal"/>
        <w:keepNext/>
        <w:keepLines/>
        <w:numPr>
          <w:ilvl w:val="0"/>
          <w:numId w:val="0"/>
        </w:numPr>
        <w:spacing w:after="0"/>
        <w:rPr>
          <w:b/>
          <w:i/>
        </w:rPr>
      </w:pPr>
      <w:r>
        <w:t>SHE</w:t>
      </w:r>
      <w:r w:rsidR="008E1738">
        <w:t>T</w:t>
      </w:r>
      <w:r>
        <w:tab/>
      </w:r>
      <w:r w:rsidR="002A2856">
        <w:tab/>
      </w:r>
      <w:r w:rsidR="001A07EB" w:rsidRPr="001A07EB">
        <w:t>SHE Transmission" and "Scottish Hydro-Electric Transmission plc</w:t>
      </w:r>
    </w:p>
    <w:p w14:paraId="1D45D906" w14:textId="77777777" w:rsidR="005C73FE" w:rsidRDefault="005C73FE">
      <w:pPr>
        <w:pStyle w:val="BulletNormal"/>
        <w:keepNext/>
        <w:keepLines/>
        <w:numPr>
          <w:ilvl w:val="0"/>
          <w:numId w:val="0"/>
        </w:numPr>
        <w:spacing w:after="0"/>
        <w:rPr>
          <w:b/>
          <w:i/>
        </w:rPr>
      </w:pPr>
      <w:r>
        <w:t>SPT</w:t>
      </w:r>
      <w:r>
        <w:tab/>
      </w:r>
      <w:r>
        <w:tab/>
        <w:t>SP Transmission Limited</w:t>
      </w:r>
    </w:p>
    <w:p w14:paraId="1BA36A76" w14:textId="77777777" w:rsidR="005C73FE" w:rsidRDefault="005C73FE">
      <w:pPr>
        <w:pStyle w:val="BulletNormal"/>
        <w:keepNext/>
        <w:keepLines/>
        <w:numPr>
          <w:ilvl w:val="0"/>
          <w:numId w:val="0"/>
        </w:numPr>
        <w:spacing w:after="0"/>
        <w:rPr>
          <w:b/>
          <w:i/>
        </w:rPr>
      </w:pPr>
      <w:r>
        <w:t>SRS</w:t>
      </w:r>
      <w:r>
        <w:tab/>
      </w:r>
      <w:r>
        <w:tab/>
        <w:t xml:space="preserve">Site Responsibility Schedules </w:t>
      </w:r>
    </w:p>
    <w:p w14:paraId="6737FBF1" w14:textId="77777777" w:rsidR="005C73FE" w:rsidRDefault="005C73FE">
      <w:pPr>
        <w:pStyle w:val="BulletNormal"/>
        <w:keepNext/>
        <w:keepLines/>
        <w:numPr>
          <w:ilvl w:val="0"/>
          <w:numId w:val="0"/>
        </w:numPr>
        <w:spacing w:after="0"/>
      </w:pPr>
      <w:r>
        <w:t>TO</w:t>
      </w:r>
      <w:r>
        <w:tab/>
      </w:r>
      <w:r>
        <w:tab/>
        <w:t>Transmission Owner</w:t>
      </w:r>
    </w:p>
    <w:p w14:paraId="69C94CE7" w14:textId="77777777" w:rsidR="005C73FE" w:rsidRDefault="005C73FE">
      <w:pPr>
        <w:pStyle w:val="BulletNormal"/>
        <w:keepNext/>
        <w:keepLines/>
        <w:numPr>
          <w:ilvl w:val="0"/>
          <w:numId w:val="0"/>
        </w:numPr>
      </w:pPr>
    </w:p>
    <w:p w14:paraId="6A981986" w14:textId="77777777" w:rsidR="005C73FE" w:rsidRDefault="005C73FE">
      <w:pPr>
        <w:pStyle w:val="Heading2"/>
        <w:keepLines/>
        <w:numPr>
          <w:ilvl w:val="0"/>
          <w:numId w:val="0"/>
        </w:numPr>
        <w:jc w:val="both"/>
      </w:pPr>
      <w:r>
        <w:t xml:space="preserve">Definitions </w:t>
      </w:r>
    </w:p>
    <w:p w14:paraId="68182130" w14:textId="77777777" w:rsidR="005C73FE" w:rsidRDefault="005C73FE">
      <w:pPr>
        <w:pStyle w:val="Left15"/>
        <w:keepNext/>
        <w:keepLines/>
        <w:spacing w:before="0" w:after="0"/>
        <w:ind w:left="567" w:hanging="567"/>
        <w:jc w:val="both"/>
      </w:pPr>
      <w:r>
        <w:rPr>
          <w:b/>
        </w:rPr>
        <w:t>STC definitions used:</w:t>
      </w:r>
    </w:p>
    <w:p w14:paraId="00BE23C8" w14:textId="77777777" w:rsidR="005C73FE" w:rsidRDefault="005C73FE">
      <w:pPr>
        <w:pStyle w:val="BulletNormal"/>
        <w:keepNext/>
        <w:keepLines/>
        <w:numPr>
          <w:ilvl w:val="0"/>
          <w:numId w:val="0"/>
        </w:numPr>
        <w:spacing w:after="0"/>
      </w:pPr>
      <w:r>
        <w:t>Apparatus</w:t>
      </w:r>
    </w:p>
    <w:p w14:paraId="196F4E01" w14:textId="77777777" w:rsidR="005C73FE" w:rsidRDefault="005C73FE">
      <w:pPr>
        <w:pStyle w:val="BulletNormal"/>
        <w:keepNext/>
        <w:keepLines/>
        <w:numPr>
          <w:ilvl w:val="0"/>
          <w:numId w:val="0"/>
        </w:numPr>
        <w:spacing w:after="0"/>
      </w:pPr>
      <w:r>
        <w:t>Connection</w:t>
      </w:r>
    </w:p>
    <w:p w14:paraId="5E10457E" w14:textId="77777777" w:rsidR="005C73FE" w:rsidRDefault="003C1F87">
      <w:pPr>
        <w:pStyle w:val="BulletNormal"/>
        <w:keepNext/>
        <w:keepLines/>
        <w:numPr>
          <w:ilvl w:val="0"/>
          <w:numId w:val="0"/>
        </w:numPr>
        <w:spacing w:after="0"/>
      </w:pPr>
      <w:r>
        <w:t>National Electricity Transmission System</w:t>
      </w:r>
    </w:p>
    <w:p w14:paraId="3146E2E8" w14:textId="77777777" w:rsidR="005C73FE" w:rsidRDefault="005C73FE">
      <w:pPr>
        <w:pStyle w:val="BulletNormal"/>
        <w:keepNext/>
        <w:keepLines/>
        <w:numPr>
          <w:ilvl w:val="0"/>
          <w:numId w:val="0"/>
        </w:numPr>
        <w:spacing w:after="0"/>
      </w:pPr>
      <w:r>
        <w:t>Grid Code</w:t>
      </w:r>
    </w:p>
    <w:p w14:paraId="077B9E46" w14:textId="77777777" w:rsidR="005C73FE" w:rsidRDefault="005B2AE4">
      <w:pPr>
        <w:pStyle w:val="BulletNormal"/>
        <w:keepNext/>
        <w:keepLines/>
        <w:numPr>
          <w:ilvl w:val="0"/>
          <w:numId w:val="0"/>
        </w:numPr>
        <w:spacing w:after="0"/>
      </w:pPr>
      <w:r>
        <w:t>NGESO</w:t>
      </w:r>
    </w:p>
    <w:p w14:paraId="2C739B8D" w14:textId="77777777" w:rsidR="005B2AE4" w:rsidRDefault="005B2AE4">
      <w:pPr>
        <w:pStyle w:val="BulletNormal"/>
        <w:keepNext/>
        <w:keepLines/>
        <w:numPr>
          <w:ilvl w:val="0"/>
          <w:numId w:val="0"/>
        </w:numPr>
        <w:spacing w:after="0"/>
      </w:pPr>
      <w:r>
        <w:t>NGET</w:t>
      </w:r>
    </w:p>
    <w:p w14:paraId="6A234BEF" w14:textId="77777777" w:rsidR="005C73FE" w:rsidRDefault="005C73FE">
      <w:pPr>
        <w:pStyle w:val="BulletNormal"/>
        <w:keepNext/>
        <w:keepLines/>
        <w:numPr>
          <w:ilvl w:val="0"/>
          <w:numId w:val="0"/>
        </w:numPr>
        <w:spacing w:after="0"/>
      </w:pPr>
      <w:r>
        <w:t xml:space="preserve">Normal Capability Limits </w:t>
      </w:r>
    </w:p>
    <w:p w14:paraId="6724F640" w14:textId="77777777" w:rsidR="005C73FE" w:rsidRDefault="005C73FE">
      <w:pPr>
        <w:pStyle w:val="BulletNormal"/>
        <w:keepNext/>
        <w:keepLines/>
        <w:numPr>
          <w:ilvl w:val="0"/>
          <w:numId w:val="0"/>
        </w:numPr>
        <w:spacing w:after="0"/>
      </w:pPr>
      <w:r>
        <w:t>Outages</w:t>
      </w:r>
    </w:p>
    <w:p w14:paraId="1007DAB5" w14:textId="77777777" w:rsidR="005C73FE" w:rsidRDefault="005C73FE">
      <w:pPr>
        <w:pStyle w:val="BulletNormal"/>
        <w:keepNext/>
        <w:keepLines/>
        <w:numPr>
          <w:ilvl w:val="0"/>
          <w:numId w:val="0"/>
        </w:numPr>
        <w:spacing w:after="0"/>
      </w:pPr>
      <w:r>
        <w:t>Parties</w:t>
      </w:r>
    </w:p>
    <w:p w14:paraId="185E02FC" w14:textId="77777777" w:rsidR="005C73FE" w:rsidRDefault="005C73FE">
      <w:pPr>
        <w:pStyle w:val="BulletNormal"/>
        <w:keepNext/>
        <w:keepLines/>
        <w:numPr>
          <w:ilvl w:val="0"/>
          <w:numId w:val="0"/>
        </w:numPr>
        <w:spacing w:after="0"/>
      </w:pPr>
      <w:r>
        <w:t>Plant</w:t>
      </w:r>
    </w:p>
    <w:p w14:paraId="69A53DFC" w14:textId="77777777" w:rsidR="005C73FE" w:rsidRDefault="005C73FE">
      <w:pPr>
        <w:pStyle w:val="BulletNormal"/>
        <w:keepNext/>
        <w:keepLines/>
        <w:numPr>
          <w:ilvl w:val="0"/>
          <w:numId w:val="0"/>
        </w:numPr>
        <w:spacing w:after="0"/>
      </w:pPr>
      <w:r>
        <w:t>Protection</w:t>
      </w:r>
    </w:p>
    <w:p w14:paraId="0347CE7B" w14:textId="77777777" w:rsidR="005C73FE" w:rsidRDefault="005C73FE">
      <w:pPr>
        <w:pStyle w:val="BulletNormal"/>
        <w:keepNext/>
        <w:keepLines/>
        <w:numPr>
          <w:ilvl w:val="0"/>
          <w:numId w:val="0"/>
        </w:numPr>
        <w:spacing w:after="0"/>
      </w:pPr>
      <w:r>
        <w:t>Safety Rules</w:t>
      </w:r>
    </w:p>
    <w:p w14:paraId="74C907AB" w14:textId="77777777" w:rsidR="005C73FE" w:rsidRDefault="005C73FE">
      <w:pPr>
        <w:pStyle w:val="BulletNormal"/>
        <w:keepNext/>
        <w:keepLines/>
        <w:numPr>
          <w:ilvl w:val="0"/>
          <w:numId w:val="0"/>
        </w:numPr>
        <w:spacing w:after="0"/>
      </w:pPr>
      <w:r>
        <w:t>Service Capability Specification</w:t>
      </w:r>
    </w:p>
    <w:p w14:paraId="5F3813CC" w14:textId="77777777" w:rsidR="005C73FE" w:rsidRDefault="005C73FE">
      <w:pPr>
        <w:pStyle w:val="BulletNormal"/>
        <w:keepNext/>
        <w:keepLines/>
        <w:numPr>
          <w:ilvl w:val="0"/>
          <w:numId w:val="0"/>
        </w:numPr>
        <w:spacing w:after="0"/>
      </w:pPr>
      <w:r>
        <w:t>Services Reduction</w:t>
      </w:r>
    </w:p>
    <w:p w14:paraId="055C6070" w14:textId="77777777" w:rsidR="005C73FE" w:rsidRDefault="005C73FE">
      <w:pPr>
        <w:pStyle w:val="BulletNormal"/>
        <w:keepNext/>
        <w:keepLines/>
        <w:numPr>
          <w:ilvl w:val="0"/>
          <w:numId w:val="0"/>
        </w:numPr>
        <w:spacing w:after="0"/>
      </w:pPr>
      <w:r>
        <w:t>Site Responsibility Schedule</w:t>
      </w:r>
    </w:p>
    <w:p w14:paraId="43EC6EAC" w14:textId="77777777" w:rsidR="005C73FE" w:rsidRDefault="005C73FE">
      <w:pPr>
        <w:pStyle w:val="BulletNormal"/>
        <w:keepNext/>
        <w:keepLines/>
        <w:numPr>
          <w:ilvl w:val="0"/>
          <w:numId w:val="0"/>
        </w:numPr>
        <w:spacing w:after="0"/>
      </w:pPr>
      <w:r>
        <w:t>TO Construction Offer</w:t>
      </w:r>
    </w:p>
    <w:p w14:paraId="605E88FC" w14:textId="77777777" w:rsidR="005C73FE" w:rsidRDefault="005C73FE">
      <w:pPr>
        <w:pStyle w:val="BulletNormal"/>
        <w:keepNext/>
        <w:keepLines/>
        <w:numPr>
          <w:ilvl w:val="0"/>
          <w:numId w:val="0"/>
        </w:numPr>
        <w:spacing w:after="0"/>
      </w:pPr>
      <w:r>
        <w:t>Transmission Owner</w:t>
      </w:r>
    </w:p>
    <w:p w14:paraId="25BA16D9" w14:textId="77777777" w:rsidR="005C73FE" w:rsidRDefault="005C73FE">
      <w:pPr>
        <w:pStyle w:val="BulletNormal"/>
        <w:keepNext/>
        <w:keepLines/>
        <w:numPr>
          <w:ilvl w:val="0"/>
          <w:numId w:val="0"/>
        </w:numPr>
        <w:spacing w:after="0"/>
      </w:pPr>
      <w:r>
        <w:t>Transmission System</w:t>
      </w:r>
    </w:p>
    <w:p w14:paraId="6F0B3A80" w14:textId="77777777" w:rsidR="005C73FE" w:rsidRDefault="005C73FE">
      <w:pPr>
        <w:pStyle w:val="BulletNormal"/>
        <w:keepNext/>
        <w:keepLines/>
        <w:numPr>
          <w:ilvl w:val="0"/>
          <w:numId w:val="0"/>
        </w:numPr>
        <w:spacing w:after="0"/>
      </w:pPr>
      <w:r>
        <w:t>User</w:t>
      </w:r>
    </w:p>
    <w:p w14:paraId="1CD03F22" w14:textId="77777777" w:rsidR="005C73FE" w:rsidRDefault="005C73FE">
      <w:pPr>
        <w:pStyle w:val="Left15"/>
        <w:keepNext/>
        <w:keepLines/>
        <w:spacing w:before="0" w:after="0"/>
        <w:ind w:left="0"/>
        <w:jc w:val="both"/>
        <w:rPr>
          <w:b/>
        </w:rPr>
      </w:pPr>
    </w:p>
    <w:p w14:paraId="7C12ADED" w14:textId="77777777" w:rsidR="005C73FE" w:rsidRDefault="005C73FE">
      <w:pPr>
        <w:pStyle w:val="Left15"/>
        <w:keepNext/>
        <w:keepLines/>
        <w:spacing w:before="0" w:after="0"/>
        <w:ind w:left="0"/>
        <w:jc w:val="both"/>
        <w:rPr>
          <w:b/>
        </w:rPr>
      </w:pPr>
      <w:r>
        <w:rPr>
          <w:b/>
        </w:rPr>
        <w:t>Grid Code definitions used:</w:t>
      </w:r>
    </w:p>
    <w:p w14:paraId="73A74E3D" w14:textId="77777777" w:rsidR="005C73FE" w:rsidRDefault="005C73FE">
      <w:pPr>
        <w:pStyle w:val="BulletNormal"/>
        <w:keepNext/>
        <w:keepLines/>
        <w:numPr>
          <w:ilvl w:val="0"/>
          <w:numId w:val="0"/>
        </w:numPr>
        <w:spacing w:after="0"/>
      </w:pPr>
      <w:r>
        <w:t>Control Phase</w:t>
      </w:r>
    </w:p>
    <w:p w14:paraId="74715EC9" w14:textId="77777777" w:rsidR="005C73FE" w:rsidRDefault="005C73FE">
      <w:pPr>
        <w:pStyle w:val="BulletNormal"/>
        <w:keepNext/>
        <w:keepLines/>
        <w:numPr>
          <w:ilvl w:val="0"/>
          <w:numId w:val="0"/>
        </w:numPr>
        <w:spacing w:after="0"/>
      </w:pPr>
      <w:r>
        <w:t>Operation Diagram</w:t>
      </w:r>
    </w:p>
    <w:p w14:paraId="3C4E4320" w14:textId="77777777" w:rsidR="005C73FE" w:rsidRDefault="005C73FE">
      <w:pPr>
        <w:pStyle w:val="BulletNormal"/>
        <w:keepNext/>
        <w:keepLines/>
        <w:numPr>
          <w:ilvl w:val="0"/>
          <w:numId w:val="0"/>
        </w:numPr>
        <w:spacing w:after="0"/>
      </w:pPr>
      <w:r>
        <w:t>Operational Effect</w:t>
      </w:r>
    </w:p>
    <w:p w14:paraId="2171F114" w14:textId="77777777" w:rsidR="005C73FE" w:rsidRDefault="005C73FE">
      <w:pPr>
        <w:pStyle w:val="BulletNormal"/>
        <w:keepNext/>
        <w:keepLines/>
        <w:numPr>
          <w:ilvl w:val="0"/>
          <w:numId w:val="0"/>
        </w:numPr>
        <w:spacing w:after="0"/>
      </w:pPr>
      <w:r>
        <w:t xml:space="preserve">Operational </w:t>
      </w:r>
      <w:proofErr w:type="spellStart"/>
      <w:r>
        <w:t>Intertripping</w:t>
      </w:r>
      <w:proofErr w:type="spellEnd"/>
    </w:p>
    <w:p w14:paraId="2B3A4690" w14:textId="77777777" w:rsidR="005C73FE" w:rsidRDefault="005C73FE">
      <w:pPr>
        <w:pStyle w:val="BulletNormal"/>
        <w:keepNext/>
        <w:keepLines/>
        <w:numPr>
          <w:ilvl w:val="0"/>
          <w:numId w:val="0"/>
        </w:numPr>
        <w:spacing w:after="0"/>
      </w:pPr>
      <w:r>
        <w:t>Operational Switching</w:t>
      </w:r>
    </w:p>
    <w:p w14:paraId="75B1C1EC" w14:textId="77777777" w:rsidR="005C73FE" w:rsidRDefault="005C73FE">
      <w:pPr>
        <w:keepNext/>
        <w:keepLines/>
        <w:spacing w:after="0"/>
      </w:pPr>
    </w:p>
    <w:p w14:paraId="3F69831B" w14:textId="77777777" w:rsidR="005C73FE" w:rsidRDefault="005C73FE">
      <w:pPr>
        <w:keepNext/>
        <w:keepLines/>
        <w:spacing w:after="0"/>
        <w:rPr>
          <w:b/>
        </w:rPr>
      </w:pPr>
      <w:r>
        <w:rPr>
          <w:b/>
        </w:rPr>
        <w:t>Definition used from other STCPs:</w:t>
      </w:r>
    </w:p>
    <w:p w14:paraId="4DD76CC3" w14:textId="77777777" w:rsidR="005C73FE" w:rsidRDefault="005C73FE">
      <w:pPr>
        <w:keepNext/>
        <w:keepLines/>
        <w:spacing w:after="0"/>
      </w:pPr>
      <w:r>
        <w:t xml:space="preserve">Switching Method </w:t>
      </w:r>
      <w:r>
        <w:tab/>
      </w:r>
      <w:r>
        <w:tab/>
      </w:r>
      <w:r>
        <w:tab/>
      </w:r>
      <w:r w:rsidR="00511942">
        <w:t xml:space="preserve"> </w:t>
      </w:r>
      <w:r>
        <w:t>STCP 01-</w:t>
      </w:r>
      <w:proofErr w:type="gramStart"/>
      <w:r>
        <w:t>1:Operational</w:t>
      </w:r>
      <w:proofErr w:type="gramEnd"/>
      <w:r>
        <w:t xml:space="preserve"> Switching </w:t>
      </w:r>
    </w:p>
    <w:p w14:paraId="5C745964" w14:textId="77777777" w:rsidR="00511942" w:rsidRDefault="005B2AE4" w:rsidP="00511942">
      <w:pPr>
        <w:keepNext/>
        <w:keepLines/>
        <w:spacing w:after="0"/>
      </w:pPr>
      <w:r>
        <w:t>NGESO</w:t>
      </w:r>
      <w:r w:rsidR="00511942">
        <w:t xml:space="preserve"> Outage </w:t>
      </w:r>
      <w:proofErr w:type="gramStart"/>
      <w:r w:rsidR="00511942">
        <w:t xml:space="preserve">Database  </w:t>
      </w:r>
      <w:r w:rsidR="00511942">
        <w:tab/>
      </w:r>
      <w:proofErr w:type="gramEnd"/>
      <w:r w:rsidR="00511942">
        <w:tab/>
        <w:t xml:space="preserve"> STCP 11-1:Outage Planning</w:t>
      </w:r>
    </w:p>
    <w:p w14:paraId="76964863" w14:textId="77777777" w:rsidR="005C73FE" w:rsidRDefault="00511942" w:rsidP="00511942">
      <w:pPr>
        <w:pStyle w:val="BulletNormal"/>
        <w:keepNext/>
        <w:keepLines/>
        <w:numPr>
          <w:ilvl w:val="0"/>
          <w:numId w:val="0"/>
        </w:numPr>
        <w:ind w:left="3686" w:hanging="3686"/>
      </w:pPr>
      <w:r>
        <w:t xml:space="preserve">Operational Capability Limit Record </w:t>
      </w:r>
      <w:r>
        <w:tab/>
        <w:t>STCP 04-4: Provision of Asset Operational Information</w:t>
      </w:r>
    </w:p>
    <w:p w14:paraId="7E63EFDA" w14:textId="77777777" w:rsidR="001A07EB" w:rsidRDefault="001A07EB" w:rsidP="00511942">
      <w:pPr>
        <w:pStyle w:val="BulletNormal"/>
        <w:keepNext/>
        <w:keepLines/>
        <w:numPr>
          <w:ilvl w:val="0"/>
          <w:numId w:val="0"/>
        </w:numPr>
        <w:ind w:left="3686" w:hanging="3686"/>
      </w:pPr>
    </w:p>
    <w:sectPr w:rsidR="001A07EB">
      <w:footnotePr>
        <w:numRestart w:val="eachSect"/>
      </w:footnotePr>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A6ED28" w14:textId="77777777" w:rsidR="0091376F" w:rsidRDefault="0091376F">
      <w:r>
        <w:separator/>
      </w:r>
    </w:p>
  </w:endnote>
  <w:endnote w:type="continuationSeparator" w:id="0">
    <w:p w14:paraId="21703199" w14:textId="77777777" w:rsidR="0091376F" w:rsidRDefault="009137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5E27C" w14:textId="77777777" w:rsidR="002A2856" w:rsidRDefault="002A2856">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6B7825">
      <w:rPr>
        <w:noProof/>
        <w:snapToGrid w:val="0"/>
      </w:rPr>
      <w:t>1</w:t>
    </w:r>
    <w:r>
      <w:rPr>
        <w:snapToGrid w:val="0"/>
      </w:rPr>
      <w:fldChar w:fldCharType="end"/>
    </w:r>
    <w:r>
      <w:rPr>
        <w:snapToGrid w:val="0"/>
      </w:rPr>
      <w:t xml:space="preserve"> of </w:t>
    </w:r>
    <w:r>
      <w:rPr>
        <w:rStyle w:val="PageNumber"/>
      </w:rPr>
      <w:fldChar w:fldCharType="begin"/>
    </w:r>
    <w:r>
      <w:rPr>
        <w:rStyle w:val="PageNumber"/>
      </w:rPr>
      <w:instrText xml:space="preserve"> NUMPAGES </w:instrText>
    </w:r>
    <w:r>
      <w:rPr>
        <w:rStyle w:val="PageNumber"/>
      </w:rPr>
      <w:fldChar w:fldCharType="separate"/>
    </w:r>
    <w:r w:rsidR="006B7825">
      <w:rPr>
        <w:rStyle w:val="PageNumber"/>
        <w:noProof/>
      </w:rPr>
      <w:t>23</w:t>
    </w:r>
    <w:r>
      <w:rPr>
        <w:rStyle w:val="PageNumber"/>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A08CD26" w14:textId="77777777" w:rsidR="002A2856" w:rsidRDefault="002A2856">
    <w:pPr>
      <w:pStyle w:val="Footer"/>
      <w:rPr>
        <w:sz w:val="16"/>
      </w:rPr>
    </w:pPr>
  </w:p>
  <w:p w14:paraId="0EB2EDB8" w14:textId="77777777" w:rsidR="002A2856" w:rsidRDefault="002A2856">
    <w:pPr>
      <w:pStyle w:val="Footer"/>
      <w:pBdr>
        <w:top w:val="single" w:sz="4" w:space="1" w:color="auto"/>
      </w:pBdr>
      <w:rPr>
        <w:sz w:val="16"/>
      </w:rPr>
    </w:pPr>
  </w:p>
  <w:p w14:paraId="01566731" w14:textId="77777777" w:rsidR="002A2856" w:rsidRDefault="002A2856">
    <w:pPr>
      <w:pStyle w:val="Footer"/>
    </w:pPr>
    <w:r>
      <w:rPr>
        <w:b/>
      </w:rPr>
      <w:t xml:space="preserve">Page </w:t>
    </w:r>
    <w:r>
      <w:rPr>
        <w:rStyle w:val="PageNumber"/>
        <w:b/>
      </w:rPr>
      <w:fldChar w:fldCharType="begin"/>
    </w:r>
    <w:r>
      <w:rPr>
        <w:rStyle w:val="PageNumber"/>
        <w:b/>
      </w:rPr>
      <w:instrText xml:space="preserve"> PAGE </w:instrText>
    </w:r>
    <w:r>
      <w:rPr>
        <w:rStyle w:val="PageNumber"/>
        <w:b/>
      </w:rPr>
      <w:fldChar w:fldCharType="separate"/>
    </w:r>
    <w:r>
      <w:rPr>
        <w:rStyle w:val="PageNumber"/>
        <w:b/>
      </w:rPr>
      <w:t>58</w:t>
    </w:r>
    <w:r>
      <w:rPr>
        <w:rStyle w:val="PageNumbe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D03BF5" w14:textId="77777777" w:rsidR="0091376F" w:rsidRDefault="0091376F">
      <w:r>
        <w:separator/>
      </w:r>
    </w:p>
  </w:footnote>
  <w:footnote w:type="continuationSeparator" w:id="0">
    <w:p w14:paraId="420DF46B" w14:textId="77777777" w:rsidR="0091376F" w:rsidRDefault="0091376F">
      <w:r>
        <w:continuationSeparator/>
      </w:r>
    </w:p>
  </w:footnote>
  <w:footnote w:id="1">
    <w:p w14:paraId="3E15265E" w14:textId="77777777" w:rsidR="002A2856" w:rsidRDefault="002A2856">
      <w:pPr>
        <w:pStyle w:val="FootnoteText"/>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A236DD4" w14:textId="77777777" w:rsidR="002A2856" w:rsidRDefault="002A2856">
    <w:pPr>
      <w:pStyle w:val="Header"/>
    </w:pPr>
    <w:r>
      <w:t xml:space="preserve">STCP19-4 Commissioning and Decommissioning        </w:t>
    </w:r>
  </w:p>
  <w:p w14:paraId="6C394736" w14:textId="3ECAFBD1" w:rsidR="002A2856" w:rsidRDefault="002A2856">
    <w:pPr>
      <w:pStyle w:val="Header"/>
    </w:pPr>
    <w:r>
      <w:t>Issue 00</w:t>
    </w:r>
    <w:r w:rsidR="00144C86">
      <w:rPr>
        <w:noProof/>
      </w:rPr>
      <mc:AlternateContent>
        <mc:Choice Requires="wps">
          <w:drawing>
            <wp:anchor distT="0" distB="0" distL="114300" distR="114300" simplePos="0" relativeHeight="251658240" behindDoc="0" locked="0" layoutInCell="0" allowOverlap="1" wp14:anchorId="1A3818F5" wp14:editId="4B560A03">
              <wp:simplePos x="0" y="0"/>
              <wp:positionH relativeFrom="column">
                <wp:posOffset>-137160</wp:posOffset>
              </wp:positionH>
              <wp:positionV relativeFrom="page">
                <wp:posOffset>3383280</wp:posOffset>
              </wp:positionV>
              <wp:extent cx="5120640" cy="4725035"/>
              <wp:effectExtent l="0" t="0" r="0" b="0"/>
              <wp:wrapNone/>
              <wp:docPr id="2" name="WordArt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5120640" cy="4725035"/>
                      </a:xfrm>
                      <a:prstGeom prst="rect">
                        <a:avLst/>
                      </a:prstGeom>
                      <a:extLst>
                        <a:ext uri="{AF507438-7753-43E0-B8FC-AC1667EBCBE1}">
                          <a14:hiddenEffects xmlns:a14="http://schemas.microsoft.com/office/drawing/2010/main">
                            <a:effectLst/>
                          </a14:hiddenEffects>
                        </a:ext>
                      </a:extLst>
                    </wps:spPr>
                    <wps:txbx>
                      <w:txbxContent>
                        <w:p w14:paraId="2C3D78C4" w14:textId="77777777" w:rsidR="00144C86" w:rsidRDefault="00144C86" w:rsidP="00144C86">
                          <w:pPr>
                            <w:jc w:val="center"/>
                            <w:rPr>
                              <w:sz w:val="24"/>
                              <w:szCs w:val="24"/>
                            </w:rPr>
                          </w:pPr>
                          <w:r>
                            <w:rPr>
                              <w:rFonts w:cs="Arial"/>
                              <w:color w:val="C0C0C0"/>
                              <w:sz w:val="72"/>
                              <w:szCs w:val="72"/>
                              <w14:textOutline w14:w="9525" w14:cap="flat" w14:cmpd="sng" w14:algn="ctr">
                                <w14:solidFill>
                                  <w14:srgbClr w14:val="C0C0C0"/>
                                </w14:solidFill>
                                <w14:prstDash w14:val="solid"/>
                                <w14:round/>
                              </w14:textOutline>
                            </w:rPr>
                            <w:t xml:space="preserve"> </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1A3818F5" id="_x0000_t202" coordsize="21600,21600" o:spt="202" path="m,l,21600r21600,l21600,xe">
              <v:stroke joinstyle="miter"/>
              <v:path gradientshapeok="t" o:connecttype="rect"/>
            </v:shapetype>
            <v:shape id="WordArt 2" o:spid="_x0000_s1026" type="#_x0000_t202" style="position:absolute;margin-left:-10.8pt;margin-top:266.4pt;width:403.2pt;height:372.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" o:allowincell="f" filled="f" stroked="f">
              <o:lock v:ext="edit" shapetype="t"/>
              <v:textbox style="mso-fit-shape-to-text:t">
                <w:txbxContent>
                  <w:p w14:paraId="2C3D78C4" w14:textId="77777777" w:rsidR="00144C86" w:rsidRDefault="00144C86" w:rsidP="00144C86">
                    <w:pPr>
                      <w:jc w:val="center"/>
                      <w:rPr>
                        <w:sz w:val="24"/>
                        <w:szCs w:val="24"/>
                      </w:rPr>
                    </w:pPr>
                    <w:r>
                      <w:rPr>
                        <w:rFonts w:cs="Arial"/>
                        <w:color w:val="C0C0C0"/>
                        <w:sz w:val="72"/>
                        <w:szCs w:val="72"/>
                        <w14:textOutline w14:w="9525" w14:cap="flat" w14:cmpd="sng" w14:algn="ctr">
                          <w14:solidFill>
                            <w14:srgbClr w14:val="C0C0C0"/>
                          </w14:solidFill>
                          <w14:prstDash w14:val="solid"/>
                          <w14:round/>
                        </w14:textOutline>
                      </w:rPr>
                      <w:t xml:space="preserve"> </w:t>
                    </w:r>
                  </w:p>
                </w:txbxContent>
              </v:textbox>
              <w10:wrap anchory="page"/>
            </v:shape>
          </w:pict>
        </mc:Fallback>
      </mc:AlternateContent>
    </w:r>
    <w:r w:rsidR="005B2AE4">
      <w:t>7</w:t>
    </w:r>
    <w:r w:rsidR="005829DC">
      <w:t xml:space="preserve"> </w:t>
    </w:r>
    <w:r w:rsidR="005B2AE4">
      <w:t>01/04/2019</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79C5E6" w14:textId="77777777" w:rsidR="002A2856" w:rsidRDefault="002A2856">
    <w:pPr>
      <w:pStyle w:val="Footer"/>
      <w:tabs>
        <w:tab w:val="clear" w:pos="4153"/>
        <w:tab w:val="clear" w:pos="8306"/>
        <w:tab w:val="right" w:pos="9720"/>
      </w:tabs>
      <w:rPr>
        <w:b/>
      </w:rPr>
    </w:pPr>
    <w:r w:rsidRPr="00622E07">
      <w:rPr>
        <w:b/>
        <w:highlight w:val="yellow"/>
      </w:rPr>
      <w:t>SO</w:t>
    </w:r>
    <w:r>
      <w:rPr>
        <w:b/>
      </w:rPr>
      <w:t>-TO CODE 10 &amp; 11</w:t>
    </w:r>
  </w:p>
  <w:p w14:paraId="10A9CCAB" w14:textId="77777777" w:rsidR="002A2856" w:rsidRDefault="002A2856">
    <w:pPr>
      <w:pStyle w:val="Footer"/>
      <w:tabs>
        <w:tab w:val="clear" w:pos="4153"/>
        <w:tab w:val="clear" w:pos="8306"/>
        <w:tab w:val="right" w:pos="9720"/>
      </w:tabs>
      <w:rPr>
        <w:b/>
      </w:rPr>
    </w:pPr>
    <w:r>
      <w:rPr>
        <w:b/>
      </w:rPr>
      <w:t>Draft Issue 1</w:t>
    </w:r>
  </w:p>
  <w:p w14:paraId="5D1D73DE" w14:textId="77777777" w:rsidR="002A2856" w:rsidRDefault="002A2856">
    <w:pPr>
      <w:jc w:val="both"/>
      <w:rPr>
        <w:b/>
        <w:sz w:val="16"/>
      </w:rPr>
    </w:pPr>
    <w:r>
      <w:rPr>
        <w:b/>
      </w:rPr>
      <w:t>February 2003</w:t>
    </w:r>
  </w:p>
  <w:p w14:paraId="4DF2EAE2" w14:textId="176E0722" w:rsidR="002A2856" w:rsidRDefault="00144C86">
    <w:pPr>
      <w:pBdr>
        <w:top w:val="single" w:sz="4" w:space="1" w:color="auto"/>
      </w:pBdr>
      <w:spacing w:line="240" w:lineRule="exact"/>
      <w:rPr>
        <w:sz w:val="16"/>
      </w:rPr>
    </w:pPr>
    <w:r>
      <w:rPr>
        <w:noProof/>
        <w:sz w:val="16"/>
      </w:rPr>
      <mc:AlternateContent>
        <mc:Choice Requires="wps">
          <w:drawing>
            <wp:anchor distT="0" distB="0" distL="114300" distR="114300" simplePos="0" relativeHeight="251657216" behindDoc="0" locked="0" layoutInCell="0" allowOverlap="1" wp14:anchorId="75224099" wp14:editId="1CD7A1FC">
              <wp:simplePos x="0" y="0"/>
              <wp:positionH relativeFrom="column">
                <wp:posOffset>1051560</wp:posOffset>
              </wp:positionH>
              <wp:positionV relativeFrom="paragraph">
                <wp:posOffset>1377950</wp:posOffset>
              </wp:positionV>
              <wp:extent cx="3749040" cy="6186805"/>
              <wp:effectExtent l="0" t="0" r="0" b="0"/>
              <wp:wrapNone/>
              <wp:docPr id="1" name="WordArt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749040" cy="6186805"/>
                      </a:xfrm>
                      <a:prstGeom prst="rect">
                        <a:avLst/>
                      </a:prstGeom>
                      <a:extLst>
                        <a:ext uri="{91240B29-F687-4F45-9708-019B960494DF}">
                          <a14:hiddenLine xmlns:a14="http://schemas.microsoft.com/office/drawing/2010/main" w="9525">
                            <a:solidFill>
                              <a:srgbClr val="000000"/>
                            </a:solidFill>
                            <a:round/>
                            <a:headEnd/>
                            <a:tailEnd/>
                          </a14:hiddenLine>
                        </a:ext>
                        <a:ext uri="{AF507438-7753-43E0-B8FC-AC1667EBCBE1}">
                          <a14:hiddenEffects xmlns:a14="http://schemas.microsoft.com/office/drawing/2010/main">
                            <a:effectLst/>
                          </a14:hiddenEffects>
                        </a:ext>
                      </a:extLst>
                    </wps:spPr>
                    <wps:txbx>
                      <w:txbxContent>
                        <w:p w14:paraId="234571AC" w14:textId="77777777" w:rsidR="00144C86" w:rsidRDefault="00144C86" w:rsidP="00144C86">
                          <w:pPr>
                            <w:jc w:val="center"/>
                            <w:rPr>
                              <w:sz w:val="24"/>
                              <w:szCs w:val="24"/>
                            </w:rPr>
                          </w:pPr>
                          <w:r>
                            <w:rPr>
                              <w:rFonts w:ascii="Arial Black" w:hAnsi="Arial Black"/>
                              <w:color w:val="C0C0C0"/>
                              <w:sz w:val="72"/>
                              <w:szCs w:val="72"/>
                              <w14:textFill>
                                <w14:solidFill>
                                  <w14:srgbClr w14:val="C0C0C0">
                                    <w14:alpha w14:val="50000"/>
                                  </w14:srgbClr>
                                </w14:solidFill>
                              </w14:textFill>
                            </w:rPr>
                            <w:t>draft</w:t>
                          </w:r>
                        </w:p>
                      </w:txbxContent>
                    </wps:txbx>
                    <wps:bodyPr wrap="square" numCol="1" fromWordArt="1">
                      <a:prstTxWarp prst="textSlantUp">
                        <a:avLst>
                          <a:gd name="adj" fmla="val 55556"/>
                        </a:avLst>
                      </a:prstTxWarp>
                      <a:spAutoFit/>
                    </wps:bodyPr>
                  </wps:wsp>
                </a:graphicData>
              </a:graphic>
              <wp14:sizeRelH relativeFrom="page">
                <wp14:pctWidth>0</wp14:pctWidth>
              </wp14:sizeRelH>
              <wp14:sizeRelV relativeFrom="page">
                <wp14:pctHeight>0</wp14:pctHeight>
              </wp14:sizeRelV>
            </wp:anchor>
          </w:drawing>
        </mc:Choice>
        <mc:Fallback>
          <w:pict>
            <v:shapetype w14:anchorId="75224099" id="_x0000_t202" coordsize="21600,21600" o:spt="202" path="m,l,21600r21600,l21600,xe">
              <v:stroke joinstyle="miter"/>
              <v:path gradientshapeok="t" o:connecttype="rect"/>
            </v:shapetype>
            <v:shape id="WordArt 1" o:spid="_x0000_s1027" type="#_x0000_t202" style="position:absolute;margin-left:82.8pt;margin-top:108.5pt;width:295.2pt;height:487.1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" o:allowincell="f" filled="f" stroked="f">
              <v:stroke joinstyle="round"/>
              <o:lock v:ext="edit" shapetype="t"/>
              <v:textbox style="mso-fit-shape-to-text:t">
                <w:txbxContent>
                  <w:p w14:paraId="234571AC" w14:textId="77777777" w:rsidR="00144C86" w:rsidRDefault="00144C86" w:rsidP="00144C86">
                    <w:pPr>
                      <w:jc w:val="center"/>
                      <w:rPr>
                        <w:sz w:val="24"/>
                        <w:szCs w:val="24"/>
                      </w:rPr>
                    </w:pPr>
                    <w:r>
                      <w:rPr>
                        <w:rFonts w:ascii="Arial Black" w:hAnsi="Arial Black"/>
                        <w:color w:val="C0C0C0"/>
                        <w:sz w:val="72"/>
                        <w:szCs w:val="72"/>
                        <w14:textFill>
                          <w14:solidFill>
                            <w14:srgbClr w14:val="C0C0C0">
                              <w14:alpha w14:val="50000"/>
                            </w14:srgbClr>
                          </w14:solidFill>
                        </w14:textFill>
                      </w:rPr>
                      <w:t>draft</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E"/>
    <w:multiLevelType w:val="multilevel"/>
    <w:tmpl w:val="00000000"/>
    <w:lvl w:ilvl="0">
      <w:start w:val="1"/>
      <w:numFmt w:val="lowerRoman"/>
      <w:lvlText w:val="(%1)"/>
      <w:lvlJc w:val="left"/>
      <w:pPr>
        <w:tabs>
          <w:tab w:val="num" w:pos="1500"/>
        </w:tabs>
        <w:ind w:left="1500" w:hanging="492"/>
      </w:pPr>
    </w:lvl>
    <w:lvl w:ilvl="1">
      <w:start w:val="1"/>
      <w:numFmt w:val="lowerRoman"/>
      <w:lvlText w:val="(%2)"/>
      <w:lvlJc w:val="left"/>
      <w:pPr>
        <w:tabs>
          <w:tab w:val="num" w:pos="1500"/>
        </w:tabs>
        <w:ind w:left="1500" w:hanging="492"/>
      </w:pPr>
    </w:lvl>
    <w:lvl w:ilvl="2">
      <w:start w:val="1"/>
      <w:numFmt w:val="lowerRoman"/>
      <w:lvlText w:val="%3"/>
      <w:lvlJc w:val="left"/>
    </w:lvl>
    <w:lvl w:ilvl="3">
      <w:start w:val="1"/>
      <w:numFmt w:val="lowerRoman"/>
      <w:lvlText w:val="%4"/>
      <w:lvlJc w:val="left"/>
    </w:lvl>
    <w:lvl w:ilvl="4">
      <w:start w:val="1"/>
      <w:numFmt w:val="lowerRoman"/>
      <w:lvlText w:val="%5"/>
      <w:lvlJc w:val="left"/>
    </w:lvl>
    <w:lvl w:ilvl="5">
      <w:start w:val="1"/>
      <w:numFmt w:val="lowerRoman"/>
      <w:lvlText w:val="%6"/>
      <w:lvlJc w:val="left"/>
    </w:lvl>
    <w:lvl w:ilvl="6">
      <w:start w:val="1"/>
      <w:numFmt w:val="lowerRoman"/>
      <w:lvlText w:val="%7"/>
      <w:lvlJc w:val="left"/>
    </w:lvl>
    <w:lvl w:ilvl="7">
      <w:start w:val="1"/>
      <w:numFmt w:val="lowerRoman"/>
      <w:lvlText w:val="%8"/>
      <w:lvlJc w:val="left"/>
    </w:lvl>
    <w:lvl w:ilvl="8">
      <w:numFmt w:val="decimal"/>
      <w:lvlText w:val=""/>
      <w:lvlJc w:val="left"/>
    </w:lvl>
  </w:abstractNum>
  <w:abstractNum w:abstractNumId="1" w15:restartNumberingAfterBreak="0">
    <w:nsid w:val="024419A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 w15:restartNumberingAfterBreak="0">
    <w:nsid w:val="097D3289"/>
    <w:multiLevelType w:val="singleLevel"/>
    <w:tmpl w:val="12FCA12C"/>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0A4A5B8F"/>
    <w:multiLevelType w:val="singleLevel"/>
    <w:tmpl w:val="B644038A"/>
    <w:lvl w:ilvl="0">
      <w:start w:val="1"/>
      <w:numFmt w:val="lowerLetter"/>
      <w:lvlText w:val="(%1)"/>
      <w:lvlJc w:val="left"/>
      <w:pPr>
        <w:tabs>
          <w:tab w:val="num" w:pos="720"/>
        </w:tabs>
        <w:ind w:left="720" w:hanging="720"/>
      </w:pPr>
    </w:lvl>
  </w:abstractNum>
  <w:abstractNum w:abstractNumId="4" w15:restartNumberingAfterBreak="0">
    <w:nsid w:val="0AA74C28"/>
    <w:multiLevelType w:val="hybridMultilevel"/>
    <w:tmpl w:val="A9E2CC32"/>
    <w:lvl w:ilvl="0" w:tplc="B47C6E9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0E0633F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00B1735"/>
    <w:multiLevelType w:val="hybridMultilevel"/>
    <w:tmpl w:val="FD9E5F14"/>
    <w:lvl w:ilvl="0" w:tplc="14EE4C90">
      <w:start w:val="1"/>
      <w:numFmt w:val="bullet"/>
      <w:lvlText w:val=""/>
      <w:lvlJc w:val="left"/>
      <w:pPr>
        <w:tabs>
          <w:tab w:val="num" w:pos="1069"/>
        </w:tabs>
        <w:ind w:left="1069" w:hanging="360"/>
      </w:pPr>
      <w:rPr>
        <w:rFonts w:ascii="Symbol" w:hAnsi="Symbol" w:hint="default"/>
      </w:rPr>
    </w:lvl>
    <w:lvl w:ilvl="1" w:tplc="A1AA9ADC" w:tentative="1">
      <w:start w:val="1"/>
      <w:numFmt w:val="bullet"/>
      <w:lvlText w:val="o"/>
      <w:lvlJc w:val="left"/>
      <w:pPr>
        <w:tabs>
          <w:tab w:val="num" w:pos="2149"/>
        </w:tabs>
        <w:ind w:left="2149" w:hanging="360"/>
      </w:pPr>
      <w:rPr>
        <w:rFonts w:ascii="Courier New" w:hAnsi="Courier New" w:hint="default"/>
      </w:rPr>
    </w:lvl>
    <w:lvl w:ilvl="2" w:tplc="71B6C39C" w:tentative="1">
      <w:start w:val="1"/>
      <w:numFmt w:val="bullet"/>
      <w:lvlText w:val=""/>
      <w:lvlJc w:val="left"/>
      <w:pPr>
        <w:tabs>
          <w:tab w:val="num" w:pos="2869"/>
        </w:tabs>
        <w:ind w:left="2869" w:hanging="360"/>
      </w:pPr>
      <w:rPr>
        <w:rFonts w:ascii="Wingdings" w:hAnsi="Wingdings" w:hint="default"/>
      </w:rPr>
    </w:lvl>
    <w:lvl w:ilvl="3" w:tplc="B422342E" w:tentative="1">
      <w:start w:val="1"/>
      <w:numFmt w:val="bullet"/>
      <w:lvlText w:val=""/>
      <w:lvlJc w:val="left"/>
      <w:pPr>
        <w:tabs>
          <w:tab w:val="num" w:pos="3589"/>
        </w:tabs>
        <w:ind w:left="3589" w:hanging="360"/>
      </w:pPr>
      <w:rPr>
        <w:rFonts w:ascii="Symbol" w:hAnsi="Symbol" w:hint="default"/>
      </w:rPr>
    </w:lvl>
    <w:lvl w:ilvl="4" w:tplc="38CA05D6" w:tentative="1">
      <w:start w:val="1"/>
      <w:numFmt w:val="bullet"/>
      <w:lvlText w:val="o"/>
      <w:lvlJc w:val="left"/>
      <w:pPr>
        <w:tabs>
          <w:tab w:val="num" w:pos="4309"/>
        </w:tabs>
        <w:ind w:left="4309" w:hanging="360"/>
      </w:pPr>
      <w:rPr>
        <w:rFonts w:ascii="Courier New" w:hAnsi="Courier New" w:hint="default"/>
      </w:rPr>
    </w:lvl>
    <w:lvl w:ilvl="5" w:tplc="65168816" w:tentative="1">
      <w:start w:val="1"/>
      <w:numFmt w:val="bullet"/>
      <w:lvlText w:val=""/>
      <w:lvlJc w:val="left"/>
      <w:pPr>
        <w:tabs>
          <w:tab w:val="num" w:pos="5029"/>
        </w:tabs>
        <w:ind w:left="5029" w:hanging="360"/>
      </w:pPr>
      <w:rPr>
        <w:rFonts w:ascii="Wingdings" w:hAnsi="Wingdings" w:hint="default"/>
      </w:rPr>
    </w:lvl>
    <w:lvl w:ilvl="6" w:tplc="172C5602" w:tentative="1">
      <w:start w:val="1"/>
      <w:numFmt w:val="bullet"/>
      <w:lvlText w:val=""/>
      <w:lvlJc w:val="left"/>
      <w:pPr>
        <w:tabs>
          <w:tab w:val="num" w:pos="5749"/>
        </w:tabs>
        <w:ind w:left="5749" w:hanging="360"/>
      </w:pPr>
      <w:rPr>
        <w:rFonts w:ascii="Symbol" w:hAnsi="Symbol" w:hint="default"/>
      </w:rPr>
    </w:lvl>
    <w:lvl w:ilvl="7" w:tplc="02C0DEA4" w:tentative="1">
      <w:start w:val="1"/>
      <w:numFmt w:val="bullet"/>
      <w:lvlText w:val="o"/>
      <w:lvlJc w:val="left"/>
      <w:pPr>
        <w:tabs>
          <w:tab w:val="num" w:pos="6469"/>
        </w:tabs>
        <w:ind w:left="6469" w:hanging="360"/>
      </w:pPr>
      <w:rPr>
        <w:rFonts w:ascii="Courier New" w:hAnsi="Courier New" w:hint="default"/>
      </w:rPr>
    </w:lvl>
    <w:lvl w:ilvl="8" w:tplc="F5AC87D4" w:tentative="1">
      <w:start w:val="1"/>
      <w:numFmt w:val="bullet"/>
      <w:lvlText w:val=""/>
      <w:lvlJc w:val="left"/>
      <w:pPr>
        <w:tabs>
          <w:tab w:val="num" w:pos="7189"/>
        </w:tabs>
        <w:ind w:left="7189" w:hanging="360"/>
      </w:pPr>
      <w:rPr>
        <w:rFonts w:ascii="Wingdings" w:hAnsi="Wingdings" w:hint="default"/>
      </w:rPr>
    </w:lvl>
  </w:abstractNum>
  <w:abstractNum w:abstractNumId="7" w15:restartNumberingAfterBreak="0">
    <w:nsid w:val="10AE0887"/>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8" w15:restartNumberingAfterBreak="0">
    <w:nsid w:val="10DD1805"/>
    <w:multiLevelType w:val="hybridMultilevel"/>
    <w:tmpl w:val="6690FFC4"/>
    <w:lvl w:ilvl="0" w:tplc="EC401CB8">
      <w:start w:val="1"/>
      <w:numFmt w:val="bullet"/>
      <w:lvlText w:val=""/>
      <w:lvlJc w:val="left"/>
      <w:pPr>
        <w:tabs>
          <w:tab w:val="num" w:pos="1080"/>
        </w:tabs>
        <w:ind w:left="1080" w:hanging="360"/>
      </w:pPr>
      <w:rPr>
        <w:rFonts w:ascii="Symbol" w:hAnsi="Symbol" w:hint="default"/>
      </w:rPr>
    </w:lvl>
    <w:lvl w:ilvl="1" w:tplc="20A00E12" w:tentative="1">
      <w:start w:val="1"/>
      <w:numFmt w:val="bullet"/>
      <w:lvlText w:val="o"/>
      <w:lvlJc w:val="left"/>
      <w:pPr>
        <w:tabs>
          <w:tab w:val="num" w:pos="2160"/>
        </w:tabs>
        <w:ind w:left="2160" w:hanging="360"/>
      </w:pPr>
      <w:rPr>
        <w:rFonts w:ascii="Courier New" w:hAnsi="Courier New" w:hint="default"/>
      </w:rPr>
    </w:lvl>
    <w:lvl w:ilvl="2" w:tplc="32F2D0AE" w:tentative="1">
      <w:start w:val="1"/>
      <w:numFmt w:val="bullet"/>
      <w:lvlText w:val=""/>
      <w:lvlJc w:val="left"/>
      <w:pPr>
        <w:tabs>
          <w:tab w:val="num" w:pos="2880"/>
        </w:tabs>
        <w:ind w:left="2880" w:hanging="360"/>
      </w:pPr>
      <w:rPr>
        <w:rFonts w:ascii="Wingdings" w:hAnsi="Wingdings" w:hint="default"/>
      </w:rPr>
    </w:lvl>
    <w:lvl w:ilvl="3" w:tplc="3E8852E0" w:tentative="1">
      <w:start w:val="1"/>
      <w:numFmt w:val="bullet"/>
      <w:lvlText w:val=""/>
      <w:lvlJc w:val="left"/>
      <w:pPr>
        <w:tabs>
          <w:tab w:val="num" w:pos="3600"/>
        </w:tabs>
        <w:ind w:left="3600" w:hanging="360"/>
      </w:pPr>
      <w:rPr>
        <w:rFonts w:ascii="Symbol" w:hAnsi="Symbol" w:hint="default"/>
      </w:rPr>
    </w:lvl>
    <w:lvl w:ilvl="4" w:tplc="B176916C" w:tentative="1">
      <w:start w:val="1"/>
      <w:numFmt w:val="bullet"/>
      <w:lvlText w:val="o"/>
      <w:lvlJc w:val="left"/>
      <w:pPr>
        <w:tabs>
          <w:tab w:val="num" w:pos="4320"/>
        </w:tabs>
        <w:ind w:left="4320" w:hanging="360"/>
      </w:pPr>
      <w:rPr>
        <w:rFonts w:ascii="Courier New" w:hAnsi="Courier New" w:hint="default"/>
      </w:rPr>
    </w:lvl>
    <w:lvl w:ilvl="5" w:tplc="5E56913A" w:tentative="1">
      <w:start w:val="1"/>
      <w:numFmt w:val="bullet"/>
      <w:lvlText w:val=""/>
      <w:lvlJc w:val="left"/>
      <w:pPr>
        <w:tabs>
          <w:tab w:val="num" w:pos="5040"/>
        </w:tabs>
        <w:ind w:left="5040" w:hanging="360"/>
      </w:pPr>
      <w:rPr>
        <w:rFonts w:ascii="Wingdings" w:hAnsi="Wingdings" w:hint="default"/>
      </w:rPr>
    </w:lvl>
    <w:lvl w:ilvl="6" w:tplc="D0A60408" w:tentative="1">
      <w:start w:val="1"/>
      <w:numFmt w:val="bullet"/>
      <w:lvlText w:val=""/>
      <w:lvlJc w:val="left"/>
      <w:pPr>
        <w:tabs>
          <w:tab w:val="num" w:pos="5760"/>
        </w:tabs>
        <w:ind w:left="5760" w:hanging="360"/>
      </w:pPr>
      <w:rPr>
        <w:rFonts w:ascii="Symbol" w:hAnsi="Symbol" w:hint="default"/>
      </w:rPr>
    </w:lvl>
    <w:lvl w:ilvl="7" w:tplc="1C72AFBC" w:tentative="1">
      <w:start w:val="1"/>
      <w:numFmt w:val="bullet"/>
      <w:lvlText w:val="o"/>
      <w:lvlJc w:val="left"/>
      <w:pPr>
        <w:tabs>
          <w:tab w:val="num" w:pos="6480"/>
        </w:tabs>
        <w:ind w:left="6480" w:hanging="360"/>
      </w:pPr>
      <w:rPr>
        <w:rFonts w:ascii="Courier New" w:hAnsi="Courier New" w:hint="default"/>
      </w:rPr>
    </w:lvl>
    <w:lvl w:ilvl="8" w:tplc="5688190C" w:tentative="1">
      <w:start w:val="1"/>
      <w:numFmt w:val="bullet"/>
      <w:lvlText w:val=""/>
      <w:lvlJc w:val="left"/>
      <w:pPr>
        <w:tabs>
          <w:tab w:val="num" w:pos="7200"/>
        </w:tabs>
        <w:ind w:left="7200" w:hanging="360"/>
      </w:pPr>
      <w:rPr>
        <w:rFonts w:ascii="Wingdings" w:hAnsi="Wingdings" w:hint="default"/>
      </w:rPr>
    </w:lvl>
  </w:abstractNum>
  <w:abstractNum w:abstractNumId="9" w15:restartNumberingAfterBreak="0">
    <w:nsid w:val="129F7FEE"/>
    <w:multiLevelType w:val="multilevel"/>
    <w:tmpl w:val="F6B2C21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B4A2084"/>
    <w:multiLevelType w:val="hybridMultilevel"/>
    <w:tmpl w:val="54548E48"/>
    <w:lvl w:ilvl="0" w:tplc="08090017">
      <w:start w:val="1"/>
      <w:numFmt w:val="lowerLetter"/>
      <w:lvlText w:val="%1)"/>
      <w:lvlJc w:val="left"/>
      <w:pPr>
        <w:tabs>
          <w:tab w:val="num" w:pos="1429"/>
        </w:tabs>
        <w:ind w:left="1429" w:hanging="360"/>
      </w:pPr>
    </w:lvl>
    <w:lvl w:ilvl="1" w:tplc="08090019" w:tentative="1">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11" w15:restartNumberingAfterBreak="0">
    <w:nsid w:val="231211C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61122FA"/>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13" w15:restartNumberingAfterBreak="0">
    <w:nsid w:val="2B6C01E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116536C"/>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15" w15:restartNumberingAfterBreak="0">
    <w:nsid w:val="33D52CAF"/>
    <w:multiLevelType w:val="singleLevel"/>
    <w:tmpl w:val="B644038A"/>
    <w:lvl w:ilvl="0">
      <w:start w:val="1"/>
      <w:numFmt w:val="lowerLetter"/>
      <w:lvlText w:val="(%1)"/>
      <w:lvlJc w:val="left"/>
      <w:pPr>
        <w:tabs>
          <w:tab w:val="num" w:pos="720"/>
        </w:tabs>
        <w:ind w:left="720" w:hanging="720"/>
      </w:pPr>
    </w:lvl>
  </w:abstractNum>
  <w:abstractNum w:abstractNumId="16" w15:restartNumberingAfterBreak="0">
    <w:nsid w:val="35E261C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3A4F342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AEC41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3B2363FA"/>
    <w:multiLevelType w:val="hybridMultilevel"/>
    <w:tmpl w:val="2AF684F2"/>
    <w:lvl w:ilvl="0" w:tplc="7BA4AE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3F427F6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F545E0"/>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22" w15:restartNumberingAfterBreak="0">
    <w:nsid w:val="470B373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7C6410A"/>
    <w:multiLevelType w:val="hybridMultilevel"/>
    <w:tmpl w:val="A43AE35A"/>
    <w:lvl w:ilvl="0" w:tplc="7550EEB2">
      <w:start w:val="1"/>
      <w:numFmt w:val="decimal"/>
      <w:lvlText w:val="%1."/>
      <w:lvlJc w:val="left"/>
      <w:pPr>
        <w:tabs>
          <w:tab w:val="num" w:pos="360"/>
        </w:tabs>
        <w:ind w:left="360" w:hanging="360"/>
      </w:pPr>
    </w:lvl>
    <w:lvl w:ilvl="1" w:tplc="A236788E" w:tentative="1">
      <w:start w:val="1"/>
      <w:numFmt w:val="lowerLetter"/>
      <w:lvlText w:val="%2."/>
      <w:lvlJc w:val="left"/>
      <w:pPr>
        <w:tabs>
          <w:tab w:val="num" w:pos="1440"/>
        </w:tabs>
        <w:ind w:left="1440" w:hanging="360"/>
      </w:pPr>
    </w:lvl>
    <w:lvl w:ilvl="2" w:tplc="42C02D84" w:tentative="1">
      <w:start w:val="1"/>
      <w:numFmt w:val="lowerRoman"/>
      <w:lvlText w:val="%3."/>
      <w:lvlJc w:val="right"/>
      <w:pPr>
        <w:tabs>
          <w:tab w:val="num" w:pos="2160"/>
        </w:tabs>
        <w:ind w:left="2160" w:hanging="180"/>
      </w:pPr>
    </w:lvl>
    <w:lvl w:ilvl="3" w:tplc="792AB9C8" w:tentative="1">
      <w:start w:val="1"/>
      <w:numFmt w:val="decimal"/>
      <w:lvlText w:val="%4."/>
      <w:lvlJc w:val="left"/>
      <w:pPr>
        <w:tabs>
          <w:tab w:val="num" w:pos="2880"/>
        </w:tabs>
        <w:ind w:left="2880" w:hanging="360"/>
      </w:pPr>
    </w:lvl>
    <w:lvl w:ilvl="4" w:tplc="9F40FE6C" w:tentative="1">
      <w:start w:val="1"/>
      <w:numFmt w:val="lowerLetter"/>
      <w:lvlText w:val="%5."/>
      <w:lvlJc w:val="left"/>
      <w:pPr>
        <w:tabs>
          <w:tab w:val="num" w:pos="3600"/>
        </w:tabs>
        <w:ind w:left="3600" w:hanging="360"/>
      </w:pPr>
    </w:lvl>
    <w:lvl w:ilvl="5" w:tplc="35FC9662" w:tentative="1">
      <w:start w:val="1"/>
      <w:numFmt w:val="lowerRoman"/>
      <w:lvlText w:val="%6."/>
      <w:lvlJc w:val="right"/>
      <w:pPr>
        <w:tabs>
          <w:tab w:val="num" w:pos="4320"/>
        </w:tabs>
        <w:ind w:left="4320" w:hanging="180"/>
      </w:pPr>
    </w:lvl>
    <w:lvl w:ilvl="6" w:tplc="BEA2CA50" w:tentative="1">
      <w:start w:val="1"/>
      <w:numFmt w:val="decimal"/>
      <w:lvlText w:val="%7."/>
      <w:lvlJc w:val="left"/>
      <w:pPr>
        <w:tabs>
          <w:tab w:val="num" w:pos="5040"/>
        </w:tabs>
        <w:ind w:left="5040" w:hanging="360"/>
      </w:pPr>
    </w:lvl>
    <w:lvl w:ilvl="7" w:tplc="1D2EF544" w:tentative="1">
      <w:start w:val="1"/>
      <w:numFmt w:val="lowerLetter"/>
      <w:lvlText w:val="%8."/>
      <w:lvlJc w:val="left"/>
      <w:pPr>
        <w:tabs>
          <w:tab w:val="num" w:pos="5760"/>
        </w:tabs>
        <w:ind w:left="5760" w:hanging="360"/>
      </w:pPr>
    </w:lvl>
    <w:lvl w:ilvl="8" w:tplc="E0C8E810" w:tentative="1">
      <w:start w:val="1"/>
      <w:numFmt w:val="lowerRoman"/>
      <w:lvlText w:val="%9."/>
      <w:lvlJc w:val="right"/>
      <w:pPr>
        <w:tabs>
          <w:tab w:val="num" w:pos="6480"/>
        </w:tabs>
        <w:ind w:left="6480" w:hanging="180"/>
      </w:pPr>
    </w:lvl>
  </w:abstractNum>
  <w:abstractNum w:abstractNumId="24" w15:restartNumberingAfterBreak="0">
    <w:nsid w:val="48662372"/>
    <w:multiLevelType w:val="singleLevel"/>
    <w:tmpl w:val="0F745398"/>
    <w:lvl w:ilvl="0">
      <w:start w:val="1"/>
      <w:numFmt w:val="bullet"/>
      <w:pStyle w:val="BulletNormal"/>
      <w:lvlText w:val=""/>
      <w:lvlJc w:val="left"/>
      <w:pPr>
        <w:tabs>
          <w:tab w:val="num" w:pos="360"/>
        </w:tabs>
        <w:ind w:left="360" w:hanging="360"/>
      </w:pPr>
      <w:rPr>
        <w:rFonts w:ascii="Symbol" w:hAnsi="Symbol" w:hint="default"/>
      </w:rPr>
    </w:lvl>
  </w:abstractNum>
  <w:abstractNum w:abstractNumId="25" w15:restartNumberingAfterBreak="0">
    <w:nsid w:val="4C9701CA"/>
    <w:multiLevelType w:val="hybridMultilevel"/>
    <w:tmpl w:val="C44AC160"/>
    <w:lvl w:ilvl="0" w:tplc="C606750C">
      <w:start w:val="1"/>
      <w:numFmt w:val="bullet"/>
      <w:lvlText w:val=""/>
      <w:lvlJc w:val="left"/>
      <w:pPr>
        <w:tabs>
          <w:tab w:val="num" w:pos="1440"/>
        </w:tabs>
        <w:ind w:left="1440" w:hanging="360"/>
      </w:pPr>
      <w:rPr>
        <w:rFonts w:ascii="Symbol" w:hAnsi="Symbol" w:hint="default"/>
      </w:rPr>
    </w:lvl>
    <w:lvl w:ilvl="1" w:tplc="BC744E02" w:tentative="1">
      <w:start w:val="1"/>
      <w:numFmt w:val="bullet"/>
      <w:lvlText w:val="o"/>
      <w:lvlJc w:val="left"/>
      <w:pPr>
        <w:tabs>
          <w:tab w:val="num" w:pos="2160"/>
        </w:tabs>
        <w:ind w:left="2160" w:hanging="360"/>
      </w:pPr>
      <w:rPr>
        <w:rFonts w:ascii="Courier New" w:hAnsi="Courier New" w:hint="default"/>
      </w:rPr>
    </w:lvl>
    <w:lvl w:ilvl="2" w:tplc="36A22C72" w:tentative="1">
      <w:start w:val="1"/>
      <w:numFmt w:val="bullet"/>
      <w:lvlText w:val=""/>
      <w:lvlJc w:val="left"/>
      <w:pPr>
        <w:tabs>
          <w:tab w:val="num" w:pos="2880"/>
        </w:tabs>
        <w:ind w:left="2880" w:hanging="360"/>
      </w:pPr>
      <w:rPr>
        <w:rFonts w:ascii="Wingdings" w:hAnsi="Wingdings" w:hint="default"/>
      </w:rPr>
    </w:lvl>
    <w:lvl w:ilvl="3" w:tplc="997CC138" w:tentative="1">
      <w:start w:val="1"/>
      <w:numFmt w:val="bullet"/>
      <w:lvlText w:val=""/>
      <w:lvlJc w:val="left"/>
      <w:pPr>
        <w:tabs>
          <w:tab w:val="num" w:pos="3600"/>
        </w:tabs>
        <w:ind w:left="3600" w:hanging="360"/>
      </w:pPr>
      <w:rPr>
        <w:rFonts w:ascii="Symbol" w:hAnsi="Symbol" w:hint="default"/>
      </w:rPr>
    </w:lvl>
    <w:lvl w:ilvl="4" w:tplc="FD5AFF66" w:tentative="1">
      <w:start w:val="1"/>
      <w:numFmt w:val="bullet"/>
      <w:lvlText w:val="o"/>
      <w:lvlJc w:val="left"/>
      <w:pPr>
        <w:tabs>
          <w:tab w:val="num" w:pos="4320"/>
        </w:tabs>
        <w:ind w:left="4320" w:hanging="360"/>
      </w:pPr>
      <w:rPr>
        <w:rFonts w:ascii="Courier New" w:hAnsi="Courier New" w:hint="default"/>
      </w:rPr>
    </w:lvl>
    <w:lvl w:ilvl="5" w:tplc="9862566A" w:tentative="1">
      <w:start w:val="1"/>
      <w:numFmt w:val="bullet"/>
      <w:lvlText w:val=""/>
      <w:lvlJc w:val="left"/>
      <w:pPr>
        <w:tabs>
          <w:tab w:val="num" w:pos="5040"/>
        </w:tabs>
        <w:ind w:left="5040" w:hanging="360"/>
      </w:pPr>
      <w:rPr>
        <w:rFonts w:ascii="Wingdings" w:hAnsi="Wingdings" w:hint="default"/>
      </w:rPr>
    </w:lvl>
    <w:lvl w:ilvl="6" w:tplc="97D6545C" w:tentative="1">
      <w:start w:val="1"/>
      <w:numFmt w:val="bullet"/>
      <w:lvlText w:val=""/>
      <w:lvlJc w:val="left"/>
      <w:pPr>
        <w:tabs>
          <w:tab w:val="num" w:pos="5760"/>
        </w:tabs>
        <w:ind w:left="5760" w:hanging="360"/>
      </w:pPr>
      <w:rPr>
        <w:rFonts w:ascii="Symbol" w:hAnsi="Symbol" w:hint="default"/>
      </w:rPr>
    </w:lvl>
    <w:lvl w:ilvl="7" w:tplc="E668BC14" w:tentative="1">
      <w:start w:val="1"/>
      <w:numFmt w:val="bullet"/>
      <w:lvlText w:val="o"/>
      <w:lvlJc w:val="left"/>
      <w:pPr>
        <w:tabs>
          <w:tab w:val="num" w:pos="6480"/>
        </w:tabs>
        <w:ind w:left="6480" w:hanging="360"/>
      </w:pPr>
      <w:rPr>
        <w:rFonts w:ascii="Courier New" w:hAnsi="Courier New" w:hint="default"/>
      </w:rPr>
    </w:lvl>
    <w:lvl w:ilvl="8" w:tplc="E966831C" w:tentative="1">
      <w:start w:val="1"/>
      <w:numFmt w:val="bullet"/>
      <w:lvlText w:val=""/>
      <w:lvlJc w:val="left"/>
      <w:pPr>
        <w:tabs>
          <w:tab w:val="num" w:pos="7200"/>
        </w:tabs>
        <w:ind w:left="7200" w:hanging="360"/>
      </w:pPr>
      <w:rPr>
        <w:rFonts w:ascii="Wingdings" w:hAnsi="Wingdings" w:hint="default"/>
      </w:rPr>
    </w:lvl>
  </w:abstractNum>
  <w:abstractNum w:abstractNumId="26" w15:restartNumberingAfterBreak="0">
    <w:nsid w:val="4CDA104A"/>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27" w15:restartNumberingAfterBreak="0">
    <w:nsid w:val="4DA569B1"/>
    <w:multiLevelType w:val="hybridMultilevel"/>
    <w:tmpl w:val="F0B00F5E"/>
    <w:lvl w:ilvl="0" w:tplc="7D34C036">
      <w:start w:val="1"/>
      <w:numFmt w:val="bullet"/>
      <w:lvlText w:val=""/>
      <w:lvlJc w:val="left"/>
      <w:pPr>
        <w:tabs>
          <w:tab w:val="num" w:pos="1080"/>
        </w:tabs>
        <w:ind w:left="1080" w:hanging="360"/>
      </w:pPr>
      <w:rPr>
        <w:rFonts w:ascii="Symbol" w:hAnsi="Symbol" w:hint="default"/>
      </w:rPr>
    </w:lvl>
    <w:lvl w:ilvl="1" w:tplc="88A0D2CE" w:tentative="1">
      <w:start w:val="1"/>
      <w:numFmt w:val="bullet"/>
      <w:lvlText w:val="o"/>
      <w:lvlJc w:val="left"/>
      <w:pPr>
        <w:tabs>
          <w:tab w:val="num" w:pos="2160"/>
        </w:tabs>
        <w:ind w:left="2160" w:hanging="360"/>
      </w:pPr>
      <w:rPr>
        <w:rFonts w:ascii="Courier New" w:hAnsi="Courier New" w:hint="default"/>
      </w:rPr>
    </w:lvl>
    <w:lvl w:ilvl="2" w:tplc="D6BEC5B8" w:tentative="1">
      <w:start w:val="1"/>
      <w:numFmt w:val="bullet"/>
      <w:lvlText w:val=""/>
      <w:lvlJc w:val="left"/>
      <w:pPr>
        <w:tabs>
          <w:tab w:val="num" w:pos="2880"/>
        </w:tabs>
        <w:ind w:left="2880" w:hanging="360"/>
      </w:pPr>
      <w:rPr>
        <w:rFonts w:ascii="Wingdings" w:hAnsi="Wingdings" w:hint="default"/>
      </w:rPr>
    </w:lvl>
    <w:lvl w:ilvl="3" w:tplc="9BAA3FE6" w:tentative="1">
      <w:start w:val="1"/>
      <w:numFmt w:val="bullet"/>
      <w:lvlText w:val=""/>
      <w:lvlJc w:val="left"/>
      <w:pPr>
        <w:tabs>
          <w:tab w:val="num" w:pos="3600"/>
        </w:tabs>
        <w:ind w:left="3600" w:hanging="360"/>
      </w:pPr>
      <w:rPr>
        <w:rFonts w:ascii="Symbol" w:hAnsi="Symbol" w:hint="default"/>
      </w:rPr>
    </w:lvl>
    <w:lvl w:ilvl="4" w:tplc="E348E7E0" w:tentative="1">
      <w:start w:val="1"/>
      <w:numFmt w:val="bullet"/>
      <w:lvlText w:val="o"/>
      <w:lvlJc w:val="left"/>
      <w:pPr>
        <w:tabs>
          <w:tab w:val="num" w:pos="4320"/>
        </w:tabs>
        <w:ind w:left="4320" w:hanging="360"/>
      </w:pPr>
      <w:rPr>
        <w:rFonts w:ascii="Courier New" w:hAnsi="Courier New" w:hint="default"/>
      </w:rPr>
    </w:lvl>
    <w:lvl w:ilvl="5" w:tplc="351E3568" w:tentative="1">
      <w:start w:val="1"/>
      <w:numFmt w:val="bullet"/>
      <w:lvlText w:val=""/>
      <w:lvlJc w:val="left"/>
      <w:pPr>
        <w:tabs>
          <w:tab w:val="num" w:pos="5040"/>
        </w:tabs>
        <w:ind w:left="5040" w:hanging="360"/>
      </w:pPr>
      <w:rPr>
        <w:rFonts w:ascii="Wingdings" w:hAnsi="Wingdings" w:hint="default"/>
      </w:rPr>
    </w:lvl>
    <w:lvl w:ilvl="6" w:tplc="3A621742" w:tentative="1">
      <w:start w:val="1"/>
      <w:numFmt w:val="bullet"/>
      <w:lvlText w:val=""/>
      <w:lvlJc w:val="left"/>
      <w:pPr>
        <w:tabs>
          <w:tab w:val="num" w:pos="5760"/>
        </w:tabs>
        <w:ind w:left="5760" w:hanging="360"/>
      </w:pPr>
      <w:rPr>
        <w:rFonts w:ascii="Symbol" w:hAnsi="Symbol" w:hint="default"/>
      </w:rPr>
    </w:lvl>
    <w:lvl w:ilvl="7" w:tplc="8E7CD3EC" w:tentative="1">
      <w:start w:val="1"/>
      <w:numFmt w:val="bullet"/>
      <w:lvlText w:val="o"/>
      <w:lvlJc w:val="left"/>
      <w:pPr>
        <w:tabs>
          <w:tab w:val="num" w:pos="6480"/>
        </w:tabs>
        <w:ind w:left="6480" w:hanging="360"/>
      </w:pPr>
      <w:rPr>
        <w:rFonts w:ascii="Courier New" w:hAnsi="Courier New" w:hint="default"/>
      </w:rPr>
    </w:lvl>
    <w:lvl w:ilvl="8" w:tplc="AB8A4E70"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4E3A4CF6"/>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F455B4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546143FF"/>
    <w:multiLevelType w:val="multilevel"/>
    <w:tmpl w:val="BE5EB5B4"/>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720"/>
        </w:tabs>
        <w:ind w:left="0" w:firstLine="0"/>
      </w:pPr>
      <w:rPr>
        <w:sz w:val="20"/>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1" w15:restartNumberingAfterBreak="0">
    <w:nsid w:val="598101F6"/>
    <w:multiLevelType w:val="hybridMultilevel"/>
    <w:tmpl w:val="54548E48"/>
    <w:lvl w:ilvl="0" w:tplc="08090017">
      <w:start w:val="1"/>
      <w:numFmt w:val="lowerLetter"/>
      <w:lvlText w:val="%1)"/>
      <w:lvlJc w:val="left"/>
      <w:pPr>
        <w:tabs>
          <w:tab w:val="num" w:pos="1429"/>
        </w:tabs>
        <w:ind w:left="1429" w:hanging="360"/>
      </w:pPr>
    </w:lvl>
    <w:lvl w:ilvl="1" w:tplc="08090019" w:tentative="1">
      <w:start w:val="1"/>
      <w:numFmt w:val="lowerLetter"/>
      <w:lvlText w:val="%2."/>
      <w:lvlJc w:val="left"/>
      <w:pPr>
        <w:tabs>
          <w:tab w:val="num" w:pos="2149"/>
        </w:tabs>
        <w:ind w:left="2149" w:hanging="360"/>
      </w:pPr>
    </w:lvl>
    <w:lvl w:ilvl="2" w:tplc="0809001B" w:tentative="1">
      <w:start w:val="1"/>
      <w:numFmt w:val="lowerRoman"/>
      <w:lvlText w:val="%3."/>
      <w:lvlJc w:val="right"/>
      <w:pPr>
        <w:tabs>
          <w:tab w:val="num" w:pos="2869"/>
        </w:tabs>
        <w:ind w:left="2869" w:hanging="180"/>
      </w:pPr>
    </w:lvl>
    <w:lvl w:ilvl="3" w:tplc="0809000F" w:tentative="1">
      <w:start w:val="1"/>
      <w:numFmt w:val="decimal"/>
      <w:lvlText w:val="%4."/>
      <w:lvlJc w:val="left"/>
      <w:pPr>
        <w:tabs>
          <w:tab w:val="num" w:pos="3589"/>
        </w:tabs>
        <w:ind w:left="3589" w:hanging="360"/>
      </w:pPr>
    </w:lvl>
    <w:lvl w:ilvl="4" w:tplc="08090019" w:tentative="1">
      <w:start w:val="1"/>
      <w:numFmt w:val="lowerLetter"/>
      <w:lvlText w:val="%5."/>
      <w:lvlJc w:val="left"/>
      <w:pPr>
        <w:tabs>
          <w:tab w:val="num" w:pos="4309"/>
        </w:tabs>
        <w:ind w:left="4309" w:hanging="360"/>
      </w:pPr>
    </w:lvl>
    <w:lvl w:ilvl="5" w:tplc="0809001B" w:tentative="1">
      <w:start w:val="1"/>
      <w:numFmt w:val="lowerRoman"/>
      <w:lvlText w:val="%6."/>
      <w:lvlJc w:val="right"/>
      <w:pPr>
        <w:tabs>
          <w:tab w:val="num" w:pos="5029"/>
        </w:tabs>
        <w:ind w:left="5029" w:hanging="180"/>
      </w:pPr>
    </w:lvl>
    <w:lvl w:ilvl="6" w:tplc="0809000F" w:tentative="1">
      <w:start w:val="1"/>
      <w:numFmt w:val="decimal"/>
      <w:lvlText w:val="%7."/>
      <w:lvlJc w:val="left"/>
      <w:pPr>
        <w:tabs>
          <w:tab w:val="num" w:pos="5749"/>
        </w:tabs>
        <w:ind w:left="5749" w:hanging="360"/>
      </w:pPr>
    </w:lvl>
    <w:lvl w:ilvl="7" w:tplc="08090019" w:tentative="1">
      <w:start w:val="1"/>
      <w:numFmt w:val="lowerLetter"/>
      <w:lvlText w:val="%8."/>
      <w:lvlJc w:val="left"/>
      <w:pPr>
        <w:tabs>
          <w:tab w:val="num" w:pos="6469"/>
        </w:tabs>
        <w:ind w:left="6469" w:hanging="360"/>
      </w:pPr>
    </w:lvl>
    <w:lvl w:ilvl="8" w:tplc="0809001B" w:tentative="1">
      <w:start w:val="1"/>
      <w:numFmt w:val="lowerRoman"/>
      <w:lvlText w:val="%9."/>
      <w:lvlJc w:val="right"/>
      <w:pPr>
        <w:tabs>
          <w:tab w:val="num" w:pos="7189"/>
        </w:tabs>
        <w:ind w:left="7189" w:hanging="180"/>
      </w:pPr>
    </w:lvl>
  </w:abstractNum>
  <w:abstractNum w:abstractNumId="32" w15:restartNumberingAfterBreak="0">
    <w:nsid w:val="5C7716B4"/>
    <w:multiLevelType w:val="singleLevel"/>
    <w:tmpl w:val="B644038A"/>
    <w:lvl w:ilvl="0">
      <w:start w:val="1"/>
      <w:numFmt w:val="lowerLetter"/>
      <w:lvlText w:val="(%1)"/>
      <w:lvlJc w:val="left"/>
      <w:pPr>
        <w:tabs>
          <w:tab w:val="num" w:pos="720"/>
        </w:tabs>
        <w:ind w:left="720" w:hanging="720"/>
      </w:pPr>
    </w:lvl>
  </w:abstractNum>
  <w:abstractNum w:abstractNumId="33" w15:restartNumberingAfterBreak="0">
    <w:nsid w:val="5D5C5049"/>
    <w:multiLevelType w:val="singleLevel"/>
    <w:tmpl w:val="E0DE2694"/>
    <w:lvl w:ilvl="0">
      <w:start w:val="1"/>
      <w:numFmt w:val="bullet"/>
      <w:lvlText w:val=""/>
      <w:lvlJc w:val="left"/>
      <w:pPr>
        <w:tabs>
          <w:tab w:val="num" w:pos="360"/>
        </w:tabs>
        <w:ind w:left="360" w:hanging="360"/>
      </w:pPr>
      <w:rPr>
        <w:rFonts w:ascii="Symbol" w:hAnsi="Symbol" w:hint="default"/>
        <w:b w:val="0"/>
        <w:i w:val="0"/>
        <w:sz w:val="20"/>
      </w:rPr>
    </w:lvl>
  </w:abstractNum>
  <w:abstractNum w:abstractNumId="34" w15:restartNumberingAfterBreak="0">
    <w:nsid w:val="5DF55D3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628D7419"/>
    <w:multiLevelType w:val="singleLevel"/>
    <w:tmpl w:val="32903E86"/>
    <w:lvl w:ilvl="0">
      <w:start w:val="1"/>
      <w:numFmt w:val="lowerLetter"/>
      <w:lvlText w:val="(%1)"/>
      <w:lvlJc w:val="left"/>
      <w:pPr>
        <w:tabs>
          <w:tab w:val="num" w:pos="1440"/>
        </w:tabs>
        <w:ind w:left="1440" w:hanging="720"/>
      </w:pPr>
      <w:rPr>
        <w:rFonts w:ascii="Arial" w:hAnsi="Arial" w:hint="default"/>
      </w:rPr>
    </w:lvl>
  </w:abstractNum>
  <w:abstractNum w:abstractNumId="36" w15:restartNumberingAfterBreak="0">
    <w:nsid w:val="65BC354B"/>
    <w:multiLevelType w:val="hybridMultilevel"/>
    <w:tmpl w:val="5C963E4A"/>
    <w:lvl w:ilvl="0" w:tplc="93B27EC4">
      <w:start w:val="1"/>
      <w:numFmt w:val="bullet"/>
      <w:lvlText w:val=""/>
      <w:lvlJc w:val="left"/>
      <w:pPr>
        <w:tabs>
          <w:tab w:val="num" w:pos="1069"/>
        </w:tabs>
        <w:ind w:left="1069" w:hanging="360"/>
      </w:pPr>
      <w:rPr>
        <w:rFonts w:ascii="Symbol" w:hAnsi="Symbol" w:hint="default"/>
      </w:rPr>
    </w:lvl>
    <w:lvl w:ilvl="1" w:tplc="8C900E2C" w:tentative="1">
      <w:start w:val="1"/>
      <w:numFmt w:val="bullet"/>
      <w:lvlText w:val="o"/>
      <w:lvlJc w:val="left"/>
      <w:pPr>
        <w:tabs>
          <w:tab w:val="num" w:pos="2149"/>
        </w:tabs>
        <w:ind w:left="2149" w:hanging="360"/>
      </w:pPr>
      <w:rPr>
        <w:rFonts w:ascii="Courier New" w:hAnsi="Courier New" w:hint="default"/>
      </w:rPr>
    </w:lvl>
    <w:lvl w:ilvl="2" w:tplc="0AB2AEFE" w:tentative="1">
      <w:start w:val="1"/>
      <w:numFmt w:val="bullet"/>
      <w:lvlText w:val=""/>
      <w:lvlJc w:val="left"/>
      <w:pPr>
        <w:tabs>
          <w:tab w:val="num" w:pos="2869"/>
        </w:tabs>
        <w:ind w:left="2869" w:hanging="360"/>
      </w:pPr>
      <w:rPr>
        <w:rFonts w:ascii="Wingdings" w:hAnsi="Wingdings" w:hint="default"/>
      </w:rPr>
    </w:lvl>
    <w:lvl w:ilvl="3" w:tplc="D60E60DC" w:tentative="1">
      <w:start w:val="1"/>
      <w:numFmt w:val="bullet"/>
      <w:lvlText w:val=""/>
      <w:lvlJc w:val="left"/>
      <w:pPr>
        <w:tabs>
          <w:tab w:val="num" w:pos="3589"/>
        </w:tabs>
        <w:ind w:left="3589" w:hanging="360"/>
      </w:pPr>
      <w:rPr>
        <w:rFonts w:ascii="Symbol" w:hAnsi="Symbol" w:hint="default"/>
      </w:rPr>
    </w:lvl>
    <w:lvl w:ilvl="4" w:tplc="66A89460" w:tentative="1">
      <w:start w:val="1"/>
      <w:numFmt w:val="bullet"/>
      <w:lvlText w:val="o"/>
      <w:lvlJc w:val="left"/>
      <w:pPr>
        <w:tabs>
          <w:tab w:val="num" w:pos="4309"/>
        </w:tabs>
        <w:ind w:left="4309" w:hanging="360"/>
      </w:pPr>
      <w:rPr>
        <w:rFonts w:ascii="Courier New" w:hAnsi="Courier New" w:hint="default"/>
      </w:rPr>
    </w:lvl>
    <w:lvl w:ilvl="5" w:tplc="B5700F08" w:tentative="1">
      <w:start w:val="1"/>
      <w:numFmt w:val="bullet"/>
      <w:lvlText w:val=""/>
      <w:lvlJc w:val="left"/>
      <w:pPr>
        <w:tabs>
          <w:tab w:val="num" w:pos="5029"/>
        </w:tabs>
        <w:ind w:left="5029" w:hanging="360"/>
      </w:pPr>
      <w:rPr>
        <w:rFonts w:ascii="Wingdings" w:hAnsi="Wingdings" w:hint="default"/>
      </w:rPr>
    </w:lvl>
    <w:lvl w:ilvl="6" w:tplc="1FECF88E" w:tentative="1">
      <w:start w:val="1"/>
      <w:numFmt w:val="bullet"/>
      <w:lvlText w:val=""/>
      <w:lvlJc w:val="left"/>
      <w:pPr>
        <w:tabs>
          <w:tab w:val="num" w:pos="5749"/>
        </w:tabs>
        <w:ind w:left="5749" w:hanging="360"/>
      </w:pPr>
      <w:rPr>
        <w:rFonts w:ascii="Symbol" w:hAnsi="Symbol" w:hint="default"/>
      </w:rPr>
    </w:lvl>
    <w:lvl w:ilvl="7" w:tplc="E4786AF0" w:tentative="1">
      <w:start w:val="1"/>
      <w:numFmt w:val="bullet"/>
      <w:lvlText w:val="o"/>
      <w:lvlJc w:val="left"/>
      <w:pPr>
        <w:tabs>
          <w:tab w:val="num" w:pos="6469"/>
        </w:tabs>
        <w:ind w:left="6469" w:hanging="360"/>
      </w:pPr>
      <w:rPr>
        <w:rFonts w:ascii="Courier New" w:hAnsi="Courier New" w:hint="default"/>
      </w:rPr>
    </w:lvl>
    <w:lvl w:ilvl="8" w:tplc="1A9AE460" w:tentative="1">
      <w:start w:val="1"/>
      <w:numFmt w:val="bullet"/>
      <w:lvlText w:val=""/>
      <w:lvlJc w:val="left"/>
      <w:pPr>
        <w:tabs>
          <w:tab w:val="num" w:pos="7189"/>
        </w:tabs>
        <w:ind w:left="7189" w:hanging="360"/>
      </w:pPr>
      <w:rPr>
        <w:rFonts w:ascii="Wingdings" w:hAnsi="Wingdings" w:hint="default"/>
      </w:rPr>
    </w:lvl>
  </w:abstractNum>
  <w:abstractNum w:abstractNumId="37" w15:restartNumberingAfterBreak="0">
    <w:nsid w:val="6FEF679C"/>
    <w:multiLevelType w:val="hybridMultilevel"/>
    <w:tmpl w:val="2D50D168"/>
    <w:lvl w:ilvl="0" w:tplc="E920FEA8">
      <w:start w:val="1"/>
      <w:numFmt w:val="bullet"/>
      <w:lvlText w:val=""/>
      <w:lvlJc w:val="left"/>
      <w:pPr>
        <w:tabs>
          <w:tab w:val="num" w:pos="1080"/>
        </w:tabs>
        <w:ind w:left="1080" w:hanging="360"/>
      </w:pPr>
      <w:rPr>
        <w:rFonts w:ascii="Symbol" w:hAnsi="Symbol" w:hint="default"/>
      </w:rPr>
    </w:lvl>
    <w:lvl w:ilvl="1" w:tplc="14CE7E68" w:tentative="1">
      <w:start w:val="1"/>
      <w:numFmt w:val="bullet"/>
      <w:lvlText w:val="o"/>
      <w:lvlJc w:val="left"/>
      <w:pPr>
        <w:tabs>
          <w:tab w:val="num" w:pos="2160"/>
        </w:tabs>
        <w:ind w:left="2160" w:hanging="360"/>
      </w:pPr>
      <w:rPr>
        <w:rFonts w:ascii="Courier New" w:hAnsi="Courier New" w:hint="default"/>
      </w:rPr>
    </w:lvl>
    <w:lvl w:ilvl="2" w:tplc="C01EF758" w:tentative="1">
      <w:start w:val="1"/>
      <w:numFmt w:val="bullet"/>
      <w:lvlText w:val=""/>
      <w:lvlJc w:val="left"/>
      <w:pPr>
        <w:tabs>
          <w:tab w:val="num" w:pos="2880"/>
        </w:tabs>
        <w:ind w:left="2880" w:hanging="360"/>
      </w:pPr>
      <w:rPr>
        <w:rFonts w:ascii="Wingdings" w:hAnsi="Wingdings" w:hint="default"/>
      </w:rPr>
    </w:lvl>
    <w:lvl w:ilvl="3" w:tplc="B02AEF02" w:tentative="1">
      <w:start w:val="1"/>
      <w:numFmt w:val="bullet"/>
      <w:lvlText w:val=""/>
      <w:lvlJc w:val="left"/>
      <w:pPr>
        <w:tabs>
          <w:tab w:val="num" w:pos="3600"/>
        </w:tabs>
        <w:ind w:left="3600" w:hanging="360"/>
      </w:pPr>
      <w:rPr>
        <w:rFonts w:ascii="Symbol" w:hAnsi="Symbol" w:hint="default"/>
      </w:rPr>
    </w:lvl>
    <w:lvl w:ilvl="4" w:tplc="E24AEECC" w:tentative="1">
      <w:start w:val="1"/>
      <w:numFmt w:val="bullet"/>
      <w:lvlText w:val="o"/>
      <w:lvlJc w:val="left"/>
      <w:pPr>
        <w:tabs>
          <w:tab w:val="num" w:pos="4320"/>
        </w:tabs>
        <w:ind w:left="4320" w:hanging="360"/>
      </w:pPr>
      <w:rPr>
        <w:rFonts w:ascii="Courier New" w:hAnsi="Courier New" w:hint="default"/>
      </w:rPr>
    </w:lvl>
    <w:lvl w:ilvl="5" w:tplc="8BF49EDC" w:tentative="1">
      <w:start w:val="1"/>
      <w:numFmt w:val="bullet"/>
      <w:lvlText w:val=""/>
      <w:lvlJc w:val="left"/>
      <w:pPr>
        <w:tabs>
          <w:tab w:val="num" w:pos="5040"/>
        </w:tabs>
        <w:ind w:left="5040" w:hanging="360"/>
      </w:pPr>
      <w:rPr>
        <w:rFonts w:ascii="Wingdings" w:hAnsi="Wingdings" w:hint="default"/>
      </w:rPr>
    </w:lvl>
    <w:lvl w:ilvl="6" w:tplc="CBF28012" w:tentative="1">
      <w:start w:val="1"/>
      <w:numFmt w:val="bullet"/>
      <w:lvlText w:val=""/>
      <w:lvlJc w:val="left"/>
      <w:pPr>
        <w:tabs>
          <w:tab w:val="num" w:pos="5760"/>
        </w:tabs>
        <w:ind w:left="5760" w:hanging="360"/>
      </w:pPr>
      <w:rPr>
        <w:rFonts w:ascii="Symbol" w:hAnsi="Symbol" w:hint="default"/>
      </w:rPr>
    </w:lvl>
    <w:lvl w:ilvl="7" w:tplc="B2AA94F2" w:tentative="1">
      <w:start w:val="1"/>
      <w:numFmt w:val="bullet"/>
      <w:lvlText w:val="o"/>
      <w:lvlJc w:val="left"/>
      <w:pPr>
        <w:tabs>
          <w:tab w:val="num" w:pos="6480"/>
        </w:tabs>
        <w:ind w:left="6480" w:hanging="360"/>
      </w:pPr>
      <w:rPr>
        <w:rFonts w:ascii="Courier New" w:hAnsi="Courier New" w:hint="default"/>
      </w:rPr>
    </w:lvl>
    <w:lvl w:ilvl="8" w:tplc="7F740338" w:tentative="1">
      <w:start w:val="1"/>
      <w:numFmt w:val="bullet"/>
      <w:lvlText w:val=""/>
      <w:lvlJc w:val="left"/>
      <w:pPr>
        <w:tabs>
          <w:tab w:val="num" w:pos="7200"/>
        </w:tabs>
        <w:ind w:left="7200" w:hanging="360"/>
      </w:pPr>
      <w:rPr>
        <w:rFonts w:ascii="Wingdings" w:hAnsi="Wingdings" w:hint="default"/>
      </w:rPr>
    </w:lvl>
  </w:abstractNum>
  <w:abstractNum w:abstractNumId="38" w15:restartNumberingAfterBreak="0">
    <w:nsid w:val="770B3A2A"/>
    <w:multiLevelType w:val="singleLevel"/>
    <w:tmpl w:val="2B0E3612"/>
    <w:lvl w:ilvl="0">
      <w:start w:val="1"/>
      <w:numFmt w:val="lowerRoman"/>
      <w:lvlText w:val="(%1)"/>
      <w:lvlJc w:val="left"/>
      <w:pPr>
        <w:tabs>
          <w:tab w:val="num" w:pos="1440"/>
        </w:tabs>
        <w:ind w:left="1152" w:hanging="432"/>
      </w:pPr>
      <w:rPr>
        <w:rFonts w:ascii="Arial" w:hAnsi="Arial" w:hint="default"/>
        <w:sz w:val="20"/>
      </w:rPr>
    </w:lvl>
  </w:abstractNum>
  <w:abstractNum w:abstractNumId="39" w15:restartNumberingAfterBreak="0">
    <w:nsid w:val="78CF6590"/>
    <w:multiLevelType w:val="hybridMultilevel"/>
    <w:tmpl w:val="460A6286"/>
    <w:lvl w:ilvl="0" w:tplc="08090017">
      <w:start w:val="1"/>
      <w:numFmt w:val="lowerLetter"/>
      <w:lvlText w:val="%1)"/>
      <w:lvlJc w:val="left"/>
      <w:pPr>
        <w:tabs>
          <w:tab w:val="num" w:pos="1440"/>
        </w:tabs>
        <w:ind w:left="1440" w:hanging="360"/>
      </w:pPr>
    </w:lvl>
    <w:lvl w:ilvl="1" w:tplc="08090019" w:tentative="1">
      <w:start w:val="1"/>
      <w:numFmt w:val="lowerLetter"/>
      <w:lvlText w:val="%2."/>
      <w:lvlJc w:val="left"/>
      <w:pPr>
        <w:tabs>
          <w:tab w:val="num" w:pos="2160"/>
        </w:tabs>
        <w:ind w:left="2160" w:hanging="360"/>
      </w:pPr>
    </w:lvl>
    <w:lvl w:ilvl="2" w:tplc="0809001B" w:tentative="1">
      <w:start w:val="1"/>
      <w:numFmt w:val="lowerRoman"/>
      <w:lvlText w:val="%3."/>
      <w:lvlJc w:val="right"/>
      <w:pPr>
        <w:tabs>
          <w:tab w:val="num" w:pos="2880"/>
        </w:tabs>
        <w:ind w:left="2880" w:hanging="180"/>
      </w:pPr>
    </w:lvl>
    <w:lvl w:ilvl="3" w:tplc="0809000F" w:tentative="1">
      <w:start w:val="1"/>
      <w:numFmt w:val="decimal"/>
      <w:lvlText w:val="%4."/>
      <w:lvlJc w:val="left"/>
      <w:pPr>
        <w:tabs>
          <w:tab w:val="num" w:pos="3600"/>
        </w:tabs>
        <w:ind w:left="3600" w:hanging="360"/>
      </w:pPr>
    </w:lvl>
    <w:lvl w:ilvl="4" w:tplc="08090019" w:tentative="1">
      <w:start w:val="1"/>
      <w:numFmt w:val="lowerLetter"/>
      <w:lvlText w:val="%5."/>
      <w:lvlJc w:val="left"/>
      <w:pPr>
        <w:tabs>
          <w:tab w:val="num" w:pos="4320"/>
        </w:tabs>
        <w:ind w:left="4320" w:hanging="360"/>
      </w:pPr>
    </w:lvl>
    <w:lvl w:ilvl="5" w:tplc="0809001B" w:tentative="1">
      <w:start w:val="1"/>
      <w:numFmt w:val="lowerRoman"/>
      <w:lvlText w:val="%6."/>
      <w:lvlJc w:val="right"/>
      <w:pPr>
        <w:tabs>
          <w:tab w:val="num" w:pos="5040"/>
        </w:tabs>
        <w:ind w:left="5040" w:hanging="180"/>
      </w:pPr>
    </w:lvl>
    <w:lvl w:ilvl="6" w:tplc="0809000F" w:tentative="1">
      <w:start w:val="1"/>
      <w:numFmt w:val="decimal"/>
      <w:lvlText w:val="%7."/>
      <w:lvlJc w:val="left"/>
      <w:pPr>
        <w:tabs>
          <w:tab w:val="num" w:pos="5760"/>
        </w:tabs>
        <w:ind w:left="5760" w:hanging="360"/>
      </w:pPr>
    </w:lvl>
    <w:lvl w:ilvl="7" w:tplc="08090019" w:tentative="1">
      <w:start w:val="1"/>
      <w:numFmt w:val="lowerLetter"/>
      <w:lvlText w:val="%8."/>
      <w:lvlJc w:val="left"/>
      <w:pPr>
        <w:tabs>
          <w:tab w:val="num" w:pos="6480"/>
        </w:tabs>
        <w:ind w:left="6480" w:hanging="360"/>
      </w:pPr>
    </w:lvl>
    <w:lvl w:ilvl="8" w:tplc="0809001B" w:tentative="1">
      <w:start w:val="1"/>
      <w:numFmt w:val="lowerRoman"/>
      <w:lvlText w:val="%9."/>
      <w:lvlJc w:val="right"/>
      <w:pPr>
        <w:tabs>
          <w:tab w:val="num" w:pos="7200"/>
        </w:tabs>
        <w:ind w:left="7200" w:hanging="180"/>
      </w:pPr>
    </w:lvl>
  </w:abstractNum>
  <w:abstractNum w:abstractNumId="40" w15:restartNumberingAfterBreak="0">
    <w:nsid w:val="7AF83FCD"/>
    <w:multiLevelType w:val="singleLevel"/>
    <w:tmpl w:val="B644038A"/>
    <w:lvl w:ilvl="0">
      <w:start w:val="1"/>
      <w:numFmt w:val="lowerLetter"/>
      <w:lvlText w:val="(%1)"/>
      <w:lvlJc w:val="left"/>
      <w:pPr>
        <w:tabs>
          <w:tab w:val="num" w:pos="720"/>
        </w:tabs>
        <w:ind w:left="720" w:hanging="720"/>
      </w:pPr>
    </w:lvl>
  </w:abstractNum>
  <w:abstractNum w:abstractNumId="41" w15:restartNumberingAfterBreak="0">
    <w:nsid w:val="7CF21BBD"/>
    <w:multiLevelType w:val="hybridMultilevel"/>
    <w:tmpl w:val="9398A738"/>
    <w:lvl w:ilvl="0" w:tplc="9FF27078">
      <w:start w:val="1"/>
      <w:numFmt w:val="bullet"/>
      <w:lvlText w:val=""/>
      <w:lvlJc w:val="left"/>
      <w:pPr>
        <w:tabs>
          <w:tab w:val="num" w:pos="1440"/>
        </w:tabs>
        <w:ind w:left="1440" w:hanging="360"/>
      </w:pPr>
      <w:rPr>
        <w:rFonts w:ascii="Symbol" w:hAnsi="Symbol" w:hint="default"/>
      </w:rPr>
    </w:lvl>
    <w:lvl w:ilvl="1" w:tplc="181408EE" w:tentative="1">
      <w:start w:val="1"/>
      <w:numFmt w:val="bullet"/>
      <w:lvlText w:val="o"/>
      <w:lvlJc w:val="left"/>
      <w:pPr>
        <w:tabs>
          <w:tab w:val="num" w:pos="2160"/>
        </w:tabs>
        <w:ind w:left="2160" w:hanging="360"/>
      </w:pPr>
      <w:rPr>
        <w:rFonts w:ascii="Courier New" w:hAnsi="Courier New" w:hint="default"/>
      </w:rPr>
    </w:lvl>
    <w:lvl w:ilvl="2" w:tplc="08F4F9C0" w:tentative="1">
      <w:start w:val="1"/>
      <w:numFmt w:val="bullet"/>
      <w:lvlText w:val=""/>
      <w:lvlJc w:val="left"/>
      <w:pPr>
        <w:tabs>
          <w:tab w:val="num" w:pos="2880"/>
        </w:tabs>
        <w:ind w:left="2880" w:hanging="360"/>
      </w:pPr>
      <w:rPr>
        <w:rFonts w:ascii="Wingdings" w:hAnsi="Wingdings" w:hint="default"/>
      </w:rPr>
    </w:lvl>
    <w:lvl w:ilvl="3" w:tplc="E59C4100" w:tentative="1">
      <w:start w:val="1"/>
      <w:numFmt w:val="bullet"/>
      <w:lvlText w:val=""/>
      <w:lvlJc w:val="left"/>
      <w:pPr>
        <w:tabs>
          <w:tab w:val="num" w:pos="3600"/>
        </w:tabs>
        <w:ind w:left="3600" w:hanging="360"/>
      </w:pPr>
      <w:rPr>
        <w:rFonts w:ascii="Symbol" w:hAnsi="Symbol" w:hint="default"/>
      </w:rPr>
    </w:lvl>
    <w:lvl w:ilvl="4" w:tplc="1714A880" w:tentative="1">
      <w:start w:val="1"/>
      <w:numFmt w:val="bullet"/>
      <w:lvlText w:val="o"/>
      <w:lvlJc w:val="left"/>
      <w:pPr>
        <w:tabs>
          <w:tab w:val="num" w:pos="4320"/>
        </w:tabs>
        <w:ind w:left="4320" w:hanging="360"/>
      </w:pPr>
      <w:rPr>
        <w:rFonts w:ascii="Courier New" w:hAnsi="Courier New" w:hint="default"/>
      </w:rPr>
    </w:lvl>
    <w:lvl w:ilvl="5" w:tplc="C77A43B4" w:tentative="1">
      <w:start w:val="1"/>
      <w:numFmt w:val="bullet"/>
      <w:lvlText w:val=""/>
      <w:lvlJc w:val="left"/>
      <w:pPr>
        <w:tabs>
          <w:tab w:val="num" w:pos="5040"/>
        </w:tabs>
        <w:ind w:left="5040" w:hanging="360"/>
      </w:pPr>
      <w:rPr>
        <w:rFonts w:ascii="Wingdings" w:hAnsi="Wingdings" w:hint="default"/>
      </w:rPr>
    </w:lvl>
    <w:lvl w:ilvl="6" w:tplc="C68200B0" w:tentative="1">
      <w:start w:val="1"/>
      <w:numFmt w:val="bullet"/>
      <w:lvlText w:val=""/>
      <w:lvlJc w:val="left"/>
      <w:pPr>
        <w:tabs>
          <w:tab w:val="num" w:pos="5760"/>
        </w:tabs>
        <w:ind w:left="5760" w:hanging="360"/>
      </w:pPr>
      <w:rPr>
        <w:rFonts w:ascii="Symbol" w:hAnsi="Symbol" w:hint="default"/>
      </w:rPr>
    </w:lvl>
    <w:lvl w:ilvl="7" w:tplc="9F04ED3E" w:tentative="1">
      <w:start w:val="1"/>
      <w:numFmt w:val="bullet"/>
      <w:lvlText w:val="o"/>
      <w:lvlJc w:val="left"/>
      <w:pPr>
        <w:tabs>
          <w:tab w:val="num" w:pos="6480"/>
        </w:tabs>
        <w:ind w:left="6480" w:hanging="360"/>
      </w:pPr>
      <w:rPr>
        <w:rFonts w:ascii="Courier New" w:hAnsi="Courier New" w:hint="default"/>
      </w:rPr>
    </w:lvl>
    <w:lvl w:ilvl="8" w:tplc="18861C8A" w:tentative="1">
      <w:start w:val="1"/>
      <w:numFmt w:val="bullet"/>
      <w:lvlText w:val=""/>
      <w:lvlJc w:val="left"/>
      <w:pPr>
        <w:tabs>
          <w:tab w:val="num" w:pos="7200"/>
        </w:tabs>
        <w:ind w:left="7200" w:hanging="360"/>
      </w:pPr>
      <w:rPr>
        <w:rFonts w:ascii="Wingdings" w:hAnsi="Wingdings" w:hint="default"/>
      </w:rPr>
    </w:lvl>
  </w:abstractNum>
  <w:abstractNum w:abstractNumId="42" w15:restartNumberingAfterBreak="0">
    <w:nsid w:val="7DA33B7B"/>
    <w:multiLevelType w:val="singleLevel"/>
    <w:tmpl w:val="B644038A"/>
    <w:lvl w:ilvl="0">
      <w:start w:val="1"/>
      <w:numFmt w:val="lowerLetter"/>
      <w:lvlText w:val="(%1)"/>
      <w:lvlJc w:val="left"/>
      <w:pPr>
        <w:tabs>
          <w:tab w:val="num" w:pos="720"/>
        </w:tabs>
        <w:ind w:left="720" w:hanging="720"/>
      </w:pPr>
    </w:lvl>
  </w:abstractNum>
  <w:abstractNum w:abstractNumId="43" w15:restartNumberingAfterBreak="0">
    <w:nsid w:val="7DAE60D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DCE2EB1"/>
    <w:multiLevelType w:val="hybridMultilevel"/>
    <w:tmpl w:val="0012FB44"/>
    <w:lvl w:ilvl="0" w:tplc="DEEED564">
      <w:start w:val="1"/>
      <w:numFmt w:val="bullet"/>
      <w:lvlText w:val=""/>
      <w:lvlJc w:val="left"/>
      <w:pPr>
        <w:tabs>
          <w:tab w:val="num" w:pos="1080"/>
        </w:tabs>
        <w:ind w:left="1080" w:hanging="360"/>
      </w:pPr>
      <w:rPr>
        <w:rFonts w:ascii="Symbol" w:hAnsi="Symbol" w:hint="default"/>
      </w:rPr>
    </w:lvl>
    <w:lvl w:ilvl="1" w:tplc="DAD6E096" w:tentative="1">
      <w:start w:val="1"/>
      <w:numFmt w:val="bullet"/>
      <w:lvlText w:val="o"/>
      <w:lvlJc w:val="left"/>
      <w:pPr>
        <w:tabs>
          <w:tab w:val="num" w:pos="2160"/>
        </w:tabs>
        <w:ind w:left="2160" w:hanging="360"/>
      </w:pPr>
      <w:rPr>
        <w:rFonts w:ascii="Courier New" w:hAnsi="Courier New" w:hint="default"/>
      </w:rPr>
    </w:lvl>
    <w:lvl w:ilvl="2" w:tplc="6CFC89B2" w:tentative="1">
      <w:start w:val="1"/>
      <w:numFmt w:val="bullet"/>
      <w:lvlText w:val=""/>
      <w:lvlJc w:val="left"/>
      <w:pPr>
        <w:tabs>
          <w:tab w:val="num" w:pos="2880"/>
        </w:tabs>
        <w:ind w:left="2880" w:hanging="360"/>
      </w:pPr>
      <w:rPr>
        <w:rFonts w:ascii="Wingdings" w:hAnsi="Wingdings" w:hint="default"/>
      </w:rPr>
    </w:lvl>
    <w:lvl w:ilvl="3" w:tplc="FC482228" w:tentative="1">
      <w:start w:val="1"/>
      <w:numFmt w:val="bullet"/>
      <w:lvlText w:val=""/>
      <w:lvlJc w:val="left"/>
      <w:pPr>
        <w:tabs>
          <w:tab w:val="num" w:pos="3600"/>
        </w:tabs>
        <w:ind w:left="3600" w:hanging="360"/>
      </w:pPr>
      <w:rPr>
        <w:rFonts w:ascii="Symbol" w:hAnsi="Symbol" w:hint="default"/>
      </w:rPr>
    </w:lvl>
    <w:lvl w:ilvl="4" w:tplc="B8B466F8" w:tentative="1">
      <w:start w:val="1"/>
      <w:numFmt w:val="bullet"/>
      <w:lvlText w:val="o"/>
      <w:lvlJc w:val="left"/>
      <w:pPr>
        <w:tabs>
          <w:tab w:val="num" w:pos="4320"/>
        </w:tabs>
        <w:ind w:left="4320" w:hanging="360"/>
      </w:pPr>
      <w:rPr>
        <w:rFonts w:ascii="Courier New" w:hAnsi="Courier New" w:hint="default"/>
      </w:rPr>
    </w:lvl>
    <w:lvl w:ilvl="5" w:tplc="A6360270" w:tentative="1">
      <w:start w:val="1"/>
      <w:numFmt w:val="bullet"/>
      <w:lvlText w:val=""/>
      <w:lvlJc w:val="left"/>
      <w:pPr>
        <w:tabs>
          <w:tab w:val="num" w:pos="5040"/>
        </w:tabs>
        <w:ind w:left="5040" w:hanging="360"/>
      </w:pPr>
      <w:rPr>
        <w:rFonts w:ascii="Wingdings" w:hAnsi="Wingdings" w:hint="default"/>
      </w:rPr>
    </w:lvl>
    <w:lvl w:ilvl="6" w:tplc="D8ACF1F2" w:tentative="1">
      <w:start w:val="1"/>
      <w:numFmt w:val="bullet"/>
      <w:lvlText w:val=""/>
      <w:lvlJc w:val="left"/>
      <w:pPr>
        <w:tabs>
          <w:tab w:val="num" w:pos="5760"/>
        </w:tabs>
        <w:ind w:left="5760" w:hanging="360"/>
      </w:pPr>
      <w:rPr>
        <w:rFonts w:ascii="Symbol" w:hAnsi="Symbol" w:hint="default"/>
      </w:rPr>
    </w:lvl>
    <w:lvl w:ilvl="7" w:tplc="675CBAAA" w:tentative="1">
      <w:start w:val="1"/>
      <w:numFmt w:val="bullet"/>
      <w:lvlText w:val="o"/>
      <w:lvlJc w:val="left"/>
      <w:pPr>
        <w:tabs>
          <w:tab w:val="num" w:pos="6480"/>
        </w:tabs>
        <w:ind w:left="6480" w:hanging="360"/>
      </w:pPr>
      <w:rPr>
        <w:rFonts w:ascii="Courier New" w:hAnsi="Courier New" w:hint="default"/>
      </w:rPr>
    </w:lvl>
    <w:lvl w:ilvl="8" w:tplc="BB88C8EC" w:tentative="1">
      <w:start w:val="1"/>
      <w:numFmt w:val="bullet"/>
      <w:lvlText w:val=""/>
      <w:lvlJc w:val="left"/>
      <w:pPr>
        <w:tabs>
          <w:tab w:val="num" w:pos="7200"/>
        </w:tabs>
        <w:ind w:left="7200" w:hanging="360"/>
      </w:pPr>
      <w:rPr>
        <w:rFonts w:ascii="Wingdings" w:hAnsi="Wingdings" w:hint="default"/>
      </w:rPr>
    </w:lvl>
  </w:abstractNum>
  <w:num w:numId="1">
    <w:abstractNumId w:val="30"/>
  </w:num>
  <w:num w:numId="2">
    <w:abstractNumId w:val="23"/>
  </w:num>
  <w:num w:numId="3">
    <w:abstractNumId w:val="28"/>
  </w:num>
  <w:num w:numId="4">
    <w:abstractNumId w:val="0"/>
  </w:num>
  <w:num w:numId="5">
    <w:abstractNumId w:val="40"/>
  </w:num>
  <w:num w:numId="6">
    <w:abstractNumId w:val="3"/>
  </w:num>
  <w:num w:numId="7">
    <w:abstractNumId w:val="42"/>
  </w:num>
  <w:num w:numId="8">
    <w:abstractNumId w:val="32"/>
  </w:num>
  <w:num w:numId="9">
    <w:abstractNumId w:val="38"/>
  </w:num>
  <w:num w:numId="10">
    <w:abstractNumId w:val="15"/>
  </w:num>
  <w:num w:numId="11">
    <w:abstractNumId w:val="35"/>
  </w:num>
  <w:num w:numId="12">
    <w:abstractNumId w:val="16"/>
  </w:num>
  <w:num w:numId="13">
    <w:abstractNumId w:val="27"/>
  </w:num>
  <w:num w:numId="14">
    <w:abstractNumId w:val="37"/>
  </w:num>
  <w:num w:numId="15">
    <w:abstractNumId w:val="8"/>
  </w:num>
  <w:num w:numId="16">
    <w:abstractNumId w:val="36"/>
  </w:num>
  <w:num w:numId="17">
    <w:abstractNumId w:val="6"/>
  </w:num>
  <w:num w:numId="18">
    <w:abstractNumId w:val="44"/>
  </w:num>
  <w:num w:numId="19">
    <w:abstractNumId w:val="25"/>
  </w:num>
  <w:num w:numId="20">
    <w:abstractNumId w:val="41"/>
  </w:num>
  <w:num w:numId="21">
    <w:abstractNumId w:val="34"/>
  </w:num>
  <w:num w:numId="22">
    <w:abstractNumId w:val="17"/>
  </w:num>
  <w:num w:numId="23">
    <w:abstractNumId w:val="20"/>
  </w:num>
  <w:num w:numId="24">
    <w:abstractNumId w:val="43"/>
  </w:num>
  <w:num w:numId="25">
    <w:abstractNumId w:val="18"/>
  </w:num>
  <w:num w:numId="26">
    <w:abstractNumId w:val="1"/>
  </w:num>
  <w:num w:numId="27">
    <w:abstractNumId w:val="11"/>
  </w:num>
  <w:num w:numId="28">
    <w:abstractNumId w:val="13"/>
  </w:num>
  <w:num w:numId="29">
    <w:abstractNumId w:val="29"/>
  </w:num>
  <w:num w:numId="30">
    <w:abstractNumId w:val="2"/>
  </w:num>
  <w:num w:numId="31">
    <w:abstractNumId w:val="30"/>
  </w:num>
  <w:num w:numId="32">
    <w:abstractNumId w:val="21"/>
  </w:num>
  <w:num w:numId="33">
    <w:abstractNumId w:val="33"/>
  </w:num>
  <w:num w:numId="34">
    <w:abstractNumId w:val="26"/>
  </w:num>
  <w:num w:numId="35">
    <w:abstractNumId w:val="7"/>
  </w:num>
  <w:num w:numId="36">
    <w:abstractNumId w:val="24"/>
  </w:num>
  <w:num w:numId="37">
    <w:abstractNumId w:val="5"/>
  </w:num>
  <w:num w:numId="38">
    <w:abstractNumId w:val="9"/>
  </w:num>
  <w:num w:numId="39">
    <w:abstractNumId w:val="22"/>
  </w:num>
  <w:num w:numId="40">
    <w:abstractNumId w:val="14"/>
  </w:num>
  <w:num w:numId="41">
    <w:abstractNumId w:val="12"/>
  </w:num>
  <w:num w:numId="42">
    <w:abstractNumId w:val="39"/>
  </w:num>
  <w:num w:numId="43">
    <w:abstractNumId w:val="10"/>
  </w:num>
  <w:num w:numId="44">
    <w:abstractNumId w:val="19"/>
  </w:num>
  <w:num w:numId="45">
    <w:abstractNumId w:val="30"/>
  </w:num>
  <w:num w:numId="46">
    <w:abstractNumId w:val="30"/>
  </w:num>
  <w:num w:numId="47">
    <w:abstractNumId w:val="30"/>
  </w:num>
  <w:num w:numId="48">
    <w:abstractNumId w:val="31"/>
  </w:num>
  <w:num w:numId="49">
    <w:abstractNumId w:val="30"/>
  </w:num>
  <w:num w:numId="50">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numRestart w:val="eachSect"/>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3FE"/>
    <w:rsid w:val="00000E63"/>
    <w:rsid w:val="00007F00"/>
    <w:rsid w:val="00022256"/>
    <w:rsid w:val="00024990"/>
    <w:rsid w:val="000318DC"/>
    <w:rsid w:val="00033F57"/>
    <w:rsid w:val="00050E62"/>
    <w:rsid w:val="00051529"/>
    <w:rsid w:val="0005448F"/>
    <w:rsid w:val="00067E17"/>
    <w:rsid w:val="00081815"/>
    <w:rsid w:val="00081B38"/>
    <w:rsid w:val="00090BF5"/>
    <w:rsid w:val="000B1AFE"/>
    <w:rsid w:val="000D0562"/>
    <w:rsid w:val="000E2936"/>
    <w:rsid w:val="000F007F"/>
    <w:rsid w:val="00114789"/>
    <w:rsid w:val="00122F49"/>
    <w:rsid w:val="001418DF"/>
    <w:rsid w:val="00144C86"/>
    <w:rsid w:val="0015429F"/>
    <w:rsid w:val="00156C2C"/>
    <w:rsid w:val="00163FB4"/>
    <w:rsid w:val="00164F29"/>
    <w:rsid w:val="00172191"/>
    <w:rsid w:val="00175517"/>
    <w:rsid w:val="001A07EB"/>
    <w:rsid w:val="001B0B37"/>
    <w:rsid w:val="001B3896"/>
    <w:rsid w:val="001D79EC"/>
    <w:rsid w:val="00200594"/>
    <w:rsid w:val="0020079B"/>
    <w:rsid w:val="00200A15"/>
    <w:rsid w:val="00235360"/>
    <w:rsid w:val="00253A2B"/>
    <w:rsid w:val="002614AD"/>
    <w:rsid w:val="00266EB5"/>
    <w:rsid w:val="00271D9A"/>
    <w:rsid w:val="00273B2A"/>
    <w:rsid w:val="00276517"/>
    <w:rsid w:val="00281881"/>
    <w:rsid w:val="002940EA"/>
    <w:rsid w:val="002A26B7"/>
    <w:rsid w:val="002A2856"/>
    <w:rsid w:val="002A6337"/>
    <w:rsid w:val="002F21A4"/>
    <w:rsid w:val="003067DE"/>
    <w:rsid w:val="00316B23"/>
    <w:rsid w:val="00321475"/>
    <w:rsid w:val="00327966"/>
    <w:rsid w:val="003300DA"/>
    <w:rsid w:val="0034152E"/>
    <w:rsid w:val="0037454C"/>
    <w:rsid w:val="00384A3F"/>
    <w:rsid w:val="003A5458"/>
    <w:rsid w:val="003C1F87"/>
    <w:rsid w:val="003D4479"/>
    <w:rsid w:val="003F73E4"/>
    <w:rsid w:val="004058E9"/>
    <w:rsid w:val="004112B7"/>
    <w:rsid w:val="00436BCE"/>
    <w:rsid w:val="00465A41"/>
    <w:rsid w:val="00473C90"/>
    <w:rsid w:val="00481173"/>
    <w:rsid w:val="0049079D"/>
    <w:rsid w:val="0049085D"/>
    <w:rsid w:val="004A0B10"/>
    <w:rsid w:val="004D37E6"/>
    <w:rsid w:val="004D7989"/>
    <w:rsid w:val="004E5CF1"/>
    <w:rsid w:val="00510E33"/>
    <w:rsid w:val="00511942"/>
    <w:rsid w:val="00526F4A"/>
    <w:rsid w:val="00534B8D"/>
    <w:rsid w:val="0054754C"/>
    <w:rsid w:val="005757B8"/>
    <w:rsid w:val="005829DC"/>
    <w:rsid w:val="005928D1"/>
    <w:rsid w:val="005B2AE4"/>
    <w:rsid w:val="005B40A3"/>
    <w:rsid w:val="005B6A78"/>
    <w:rsid w:val="005C73FE"/>
    <w:rsid w:val="005C74FE"/>
    <w:rsid w:val="00622E07"/>
    <w:rsid w:val="0064416C"/>
    <w:rsid w:val="00673DAB"/>
    <w:rsid w:val="0068728E"/>
    <w:rsid w:val="006A1AEA"/>
    <w:rsid w:val="006A3DBD"/>
    <w:rsid w:val="006A523C"/>
    <w:rsid w:val="006B7825"/>
    <w:rsid w:val="006E2808"/>
    <w:rsid w:val="00707B78"/>
    <w:rsid w:val="00711E19"/>
    <w:rsid w:val="00720A9F"/>
    <w:rsid w:val="0072671D"/>
    <w:rsid w:val="007315C4"/>
    <w:rsid w:val="00732F78"/>
    <w:rsid w:val="00742299"/>
    <w:rsid w:val="00761AF0"/>
    <w:rsid w:val="007667F4"/>
    <w:rsid w:val="0076737E"/>
    <w:rsid w:val="00775B06"/>
    <w:rsid w:val="007A2894"/>
    <w:rsid w:val="007B27E9"/>
    <w:rsid w:val="007B670A"/>
    <w:rsid w:val="007D296A"/>
    <w:rsid w:val="007E2B58"/>
    <w:rsid w:val="007E6664"/>
    <w:rsid w:val="00800A5F"/>
    <w:rsid w:val="00815D20"/>
    <w:rsid w:val="0083392C"/>
    <w:rsid w:val="00836E93"/>
    <w:rsid w:val="00850A6D"/>
    <w:rsid w:val="0085319D"/>
    <w:rsid w:val="00874212"/>
    <w:rsid w:val="00880F8A"/>
    <w:rsid w:val="00896ABA"/>
    <w:rsid w:val="008B2DA9"/>
    <w:rsid w:val="008B57D8"/>
    <w:rsid w:val="008C27FF"/>
    <w:rsid w:val="008C7CF2"/>
    <w:rsid w:val="008E1738"/>
    <w:rsid w:val="008F4ADE"/>
    <w:rsid w:val="0091200F"/>
    <w:rsid w:val="0091376F"/>
    <w:rsid w:val="00931A32"/>
    <w:rsid w:val="00965EA9"/>
    <w:rsid w:val="00967263"/>
    <w:rsid w:val="00970B26"/>
    <w:rsid w:val="00990586"/>
    <w:rsid w:val="009A2F7A"/>
    <w:rsid w:val="009B7087"/>
    <w:rsid w:val="009E0914"/>
    <w:rsid w:val="00A2652A"/>
    <w:rsid w:val="00A455C6"/>
    <w:rsid w:val="00A5547F"/>
    <w:rsid w:val="00A67A00"/>
    <w:rsid w:val="00A87F94"/>
    <w:rsid w:val="00AB4043"/>
    <w:rsid w:val="00AC751F"/>
    <w:rsid w:val="00AE4B87"/>
    <w:rsid w:val="00B01051"/>
    <w:rsid w:val="00B01995"/>
    <w:rsid w:val="00B20B70"/>
    <w:rsid w:val="00B640E4"/>
    <w:rsid w:val="00B94492"/>
    <w:rsid w:val="00BA2388"/>
    <w:rsid w:val="00BA2782"/>
    <w:rsid w:val="00BB39D6"/>
    <w:rsid w:val="00BD2BB0"/>
    <w:rsid w:val="00C00699"/>
    <w:rsid w:val="00C31B81"/>
    <w:rsid w:val="00C4641B"/>
    <w:rsid w:val="00C54274"/>
    <w:rsid w:val="00C56FDE"/>
    <w:rsid w:val="00C73A6B"/>
    <w:rsid w:val="00C840FD"/>
    <w:rsid w:val="00C97D99"/>
    <w:rsid w:val="00CA7AEE"/>
    <w:rsid w:val="00CB3581"/>
    <w:rsid w:val="00CD0217"/>
    <w:rsid w:val="00CD32EC"/>
    <w:rsid w:val="00CF18A5"/>
    <w:rsid w:val="00D065DB"/>
    <w:rsid w:val="00D457D0"/>
    <w:rsid w:val="00D46865"/>
    <w:rsid w:val="00D53BCF"/>
    <w:rsid w:val="00D54FBD"/>
    <w:rsid w:val="00D72006"/>
    <w:rsid w:val="00D95FF1"/>
    <w:rsid w:val="00DA38E6"/>
    <w:rsid w:val="00DD1D4F"/>
    <w:rsid w:val="00DD4B21"/>
    <w:rsid w:val="00DD70EF"/>
    <w:rsid w:val="00DE0D65"/>
    <w:rsid w:val="00DE1286"/>
    <w:rsid w:val="00DF2227"/>
    <w:rsid w:val="00E13383"/>
    <w:rsid w:val="00E24AB0"/>
    <w:rsid w:val="00E26A74"/>
    <w:rsid w:val="00E27665"/>
    <w:rsid w:val="00E5210F"/>
    <w:rsid w:val="00E5348B"/>
    <w:rsid w:val="00E625B1"/>
    <w:rsid w:val="00E646FF"/>
    <w:rsid w:val="00E6779C"/>
    <w:rsid w:val="00E8075F"/>
    <w:rsid w:val="00EB3D72"/>
    <w:rsid w:val="00EC7072"/>
    <w:rsid w:val="00ED2244"/>
    <w:rsid w:val="00ED3829"/>
    <w:rsid w:val="00EE2220"/>
    <w:rsid w:val="00F03DC4"/>
    <w:rsid w:val="00F61F76"/>
    <w:rsid w:val="00F72B3A"/>
    <w:rsid w:val="00F86936"/>
    <w:rsid w:val="00F942B9"/>
    <w:rsid w:val="00FA4B2F"/>
    <w:rsid w:val="00FA4FF6"/>
    <w:rsid w:val="00FB3598"/>
    <w:rsid w:val="00FB5672"/>
    <w:rsid w:val="00FD0B9B"/>
    <w:rsid w:val="00FD3084"/>
    <w:rsid w:val="00FE3157"/>
    <w:rsid w:val="00FE3FC7"/>
    <w:rsid w:val="00FE6C4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7A842473"/>
  <w15:chartTrackingRefBased/>
  <w15:docId w15:val="{13F803CA-D62D-418F-91FF-9708C099C2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outlineLvl w:val="0"/>
    </w:pPr>
    <w:rPr>
      <w:b/>
      <w:kern w:val="28"/>
      <w:sz w:val="28"/>
    </w:rPr>
  </w:style>
  <w:style w:type="paragraph" w:styleId="Heading2">
    <w:name w:val="heading 2"/>
    <w:basedOn w:val="Normal"/>
    <w:next w:val="Normal"/>
    <w:qFormat/>
    <w:pPr>
      <w:keepNext/>
      <w:numPr>
        <w:ilvl w:val="1"/>
        <w:numId w:val="1"/>
      </w:numPr>
      <w:outlineLvl w:val="1"/>
    </w:pPr>
    <w:rPr>
      <w:b/>
      <w:i/>
      <w:sz w:val="24"/>
    </w:rPr>
  </w:style>
  <w:style w:type="paragraph" w:styleId="Heading3">
    <w:name w:val="heading 3"/>
    <w:basedOn w:val="Normal"/>
    <w:qFormat/>
    <w:pPr>
      <w:keepNext/>
      <w:keepLines/>
      <w:numPr>
        <w:ilvl w:val="2"/>
        <w:numId w:val="1"/>
      </w:numPr>
      <w:jc w:val="both"/>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Level2">
    <w:name w:val="Level 2"/>
    <w:basedOn w:val="Normal"/>
    <w:pPr>
      <w:widowControl w:val="0"/>
      <w:tabs>
        <w:tab w:val="num" w:pos="1500"/>
      </w:tabs>
      <w:spacing w:after="0"/>
      <w:ind w:left="1500" w:hanging="492"/>
      <w:outlineLvl w:val="1"/>
    </w:pPr>
    <w:rPr>
      <w:snapToGrid w:val="0"/>
      <w:sz w:val="24"/>
    </w:rPr>
  </w:style>
  <w:style w:type="paragraph" w:customStyle="1" w:styleId="Level1">
    <w:name w:val="Level 1"/>
    <w:basedOn w:val="Normal"/>
    <w:pPr>
      <w:widowControl w:val="0"/>
      <w:tabs>
        <w:tab w:val="num" w:pos="1500"/>
      </w:tabs>
      <w:spacing w:after="0"/>
      <w:ind w:left="1500" w:hanging="492"/>
      <w:outlineLvl w:val="0"/>
    </w:pPr>
    <w:rPr>
      <w:snapToGrid w:val="0"/>
      <w:sz w:val="24"/>
    </w:rPr>
  </w:style>
  <w:style w:type="paragraph" w:customStyle="1" w:styleId="NGTSRequirement">
    <w:name w:val="NGTS Requirement"/>
    <w:basedOn w:val="NGTSNormal"/>
    <w:pPr>
      <w:ind w:left="0"/>
      <w:outlineLvl w:val="1"/>
    </w:pPr>
    <w:rPr>
      <w:b/>
    </w:rPr>
  </w:style>
  <w:style w:type="paragraph" w:customStyle="1" w:styleId="NGTSNormal">
    <w:name w:val="NGTS Normal"/>
    <w:basedOn w:val="Normal"/>
    <w:pPr>
      <w:widowControl w:val="0"/>
      <w:spacing w:after="200"/>
      <w:ind w:left="720"/>
      <w:jc w:val="both"/>
    </w:pPr>
    <w:rPr>
      <w:snapToGrid w:val="0"/>
    </w:rPr>
  </w:style>
  <w:style w:type="paragraph" w:styleId="BodyTextIndent">
    <w:name w:val="Body Text Indent"/>
    <w:basedOn w:val="Normal"/>
    <w:pPr>
      <w:tabs>
        <w:tab w:val="left" w:pos="-720"/>
        <w:tab w:val="left" w:pos="0"/>
        <w:tab w:val="left" w:pos="720"/>
        <w:tab w:val="left" w:pos="1008"/>
        <w:tab w:val="left" w:pos="1188"/>
        <w:tab w:val="left" w:pos="1638"/>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spacing w:after="0"/>
      <w:ind w:left="720" w:hanging="720"/>
      <w:jc w:val="both"/>
    </w:pPr>
    <w:rPr>
      <w:rFonts w:ascii="Times New Roman" w:hAnsi="Times New Roman"/>
    </w:rPr>
  </w:style>
  <w:style w:type="paragraph" w:styleId="BodyTextIndent2">
    <w:name w:val="Body Text Indent 2"/>
    <w:basedOn w:val="Normal"/>
    <w:pPr>
      <w:tabs>
        <w:tab w:val="left" w:pos="-720"/>
        <w:tab w:val="left" w:pos="0"/>
        <w:tab w:val="left" w:pos="720"/>
        <w:tab w:val="left" w:pos="1276"/>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spacing w:after="0"/>
      <w:ind w:left="709"/>
      <w:jc w:val="both"/>
    </w:pPr>
  </w:style>
  <w:style w:type="paragraph" w:styleId="BodyTextIndent3">
    <w:name w:val="Body Text Indent 3"/>
    <w:basedOn w:val="Normal"/>
    <w:pPr>
      <w:widowControl w:val="0"/>
      <w:tabs>
        <w:tab w:val="left" w:pos="-720"/>
        <w:tab w:val="left" w:pos="0"/>
        <w:tab w:val="left" w:pos="468"/>
        <w:tab w:val="left" w:pos="720"/>
        <w:tab w:val="left" w:pos="960"/>
        <w:tab w:val="left" w:pos="1188"/>
        <w:tab w:val="left" w:pos="1638"/>
        <w:tab w:val="left" w:pos="1908"/>
        <w:tab w:val="left" w:pos="2268"/>
        <w:tab w:val="left" w:pos="2538"/>
        <w:tab w:val="left" w:pos="2880"/>
        <w:tab w:val="left" w:pos="3600"/>
        <w:tab w:val="left" w:pos="4320"/>
        <w:tab w:val="left" w:pos="5040"/>
        <w:tab w:val="left" w:pos="5760"/>
        <w:tab w:val="left" w:pos="6480"/>
        <w:tab w:val="left" w:pos="7200"/>
        <w:tab w:val="left" w:pos="7920"/>
        <w:tab w:val="left" w:pos="8640"/>
      </w:tabs>
      <w:spacing w:after="0"/>
      <w:ind w:left="471"/>
      <w:jc w:val="both"/>
    </w:pPr>
    <w:rPr>
      <w:snapToGrid w:val="0"/>
    </w:rPr>
  </w:style>
  <w:style w:type="paragraph" w:styleId="BodyText2">
    <w:name w:val="Body Text 2"/>
    <w:basedOn w:val="Normal"/>
    <w:pPr>
      <w:jc w:val="both"/>
    </w:pPr>
  </w:style>
  <w:style w:type="paragraph" w:styleId="DocumentMap">
    <w:name w:val="Document Map"/>
    <w:basedOn w:val="Normal"/>
    <w:semiHidden/>
    <w:pPr>
      <w:shd w:val="clear" w:color="auto" w:fill="000080"/>
    </w:pPr>
    <w:rPr>
      <w:rFonts w:ascii="Tahoma" w:hAnsi="Tahoma"/>
    </w:rPr>
  </w:style>
  <w:style w:type="paragraph" w:styleId="FootnoteText">
    <w:name w:val="footnote text"/>
    <w:basedOn w:val="Normal"/>
    <w:semiHidden/>
  </w:style>
  <w:style w:type="character" w:styleId="FootnoteReference">
    <w:name w:val="footnote reference"/>
    <w:semiHidden/>
    <w:rPr>
      <w:vertAlign w:val="superscript"/>
    </w:rPr>
  </w:style>
  <w:style w:type="character" w:styleId="CommentReference">
    <w:name w:val="annotation reference"/>
    <w:semiHidden/>
    <w:rPr>
      <w:sz w:val="16"/>
      <w:szCs w:val="16"/>
    </w:rPr>
  </w:style>
  <w:style w:type="paragraph" w:styleId="CommentText">
    <w:name w:val="annotation text"/>
    <w:basedOn w:val="Normal"/>
    <w:semiHidden/>
  </w:style>
  <w:style w:type="paragraph" w:customStyle="1" w:styleId="Left15">
    <w:name w:val="Left 1.5"/>
    <w:basedOn w:val="Normal"/>
    <w:pPr>
      <w:spacing w:before="120" w:after="240"/>
      <w:ind w:left="851"/>
    </w:pPr>
  </w:style>
  <w:style w:type="paragraph" w:customStyle="1" w:styleId="BulletNormal">
    <w:name w:val="Bullet Normal"/>
    <w:basedOn w:val="Normal"/>
    <w:pPr>
      <w:numPr>
        <w:numId w:val="36"/>
      </w:numPr>
    </w:pPr>
  </w:style>
  <w:style w:type="paragraph" w:styleId="BalloonText">
    <w:name w:val="Balloon Text"/>
    <w:basedOn w:val="Normal"/>
    <w:semiHidden/>
    <w:rPr>
      <w:rFonts w:ascii="Tahoma" w:hAnsi="Tahoma" w:cs="Tahoma"/>
      <w:sz w:val="16"/>
      <w:szCs w:val="16"/>
    </w:rPr>
  </w:style>
  <w:style w:type="table" w:styleId="TableGrid">
    <w:name w:val="Table Grid"/>
    <w:basedOn w:val="TableNormal"/>
    <w:rsid w:val="00732F78"/>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semiHidden/>
    <w:rsid w:val="00510E33"/>
    <w:rPr>
      <w:b/>
      <w:bCs/>
    </w:rPr>
  </w:style>
  <w:style w:type="paragraph" w:styleId="Revision">
    <w:name w:val="Revision"/>
    <w:hidden/>
    <w:uiPriority w:val="99"/>
    <w:semiHidden/>
    <w:rsid w:val="00E24AB0"/>
    <w:rPr>
      <w:rFonts w:ascii="Arial" w:hAnsi="Arial"/>
      <w:lang w:eastAsia="en-US"/>
    </w:rPr>
  </w:style>
  <w:style w:type="paragraph" w:styleId="ListParagraph">
    <w:name w:val="List Paragraph"/>
    <w:basedOn w:val="Normal"/>
    <w:uiPriority w:val="34"/>
    <w:qFormat/>
    <w:rsid w:val="00163FB4"/>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3868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oleObject" Target="embeddings/oleObject1.bin"/><Relationship Id="rId5" Type="http://schemas.openxmlformats.org/officeDocument/2006/relationships/styles" Target="styles.xml"/><Relationship Id="rId15" Type="http://schemas.openxmlformats.org/officeDocument/2006/relationships/footer" Target="footer2.xml"/><Relationship Id="rId10" Type="http://schemas.openxmlformats.org/officeDocument/2006/relationships/image" Target="media/image1.emf"/><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2" ma:contentTypeDescription="Create a new document." ma:contentTypeScope="" ma:versionID="ec92ffd1b4ea6d79432574126077e1a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eda2d5cdaef658c6781821b308bbca5a"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0872901-E55C-4692-A9E0-2F62DC15178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ACA7F-AAFF-4562-82FA-DA96053C8ABB}">
  <ds:schemaRefs>
    <ds:schemaRef ds:uri="http://schemas.microsoft.com/sharepoint/v3/contenttype/forms"/>
  </ds:schemaRefs>
</ds:datastoreItem>
</file>

<file path=customXml/itemProps3.xml><?xml version="1.0" encoding="utf-8"?>
<ds:datastoreItem xmlns:ds="http://schemas.openxmlformats.org/officeDocument/2006/customXml" ds:itemID="{04AF08C2-37CF-4B73-A31C-958181A2AFD1}">
  <ds:schemaRefs>
    <ds:schemaRef ds:uri="3f6024f2-ec53-42bf-9fc5-b1e570b27390"/>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23</Pages>
  <Words>7063</Words>
  <Characters>39836</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46806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Akhtar (ESO), Shazia</cp:lastModifiedBy>
  <cp:revision>3</cp:revision>
  <cp:lastPrinted>2019-03-27T21:22:00Z</cp:lastPrinted>
  <dcterms:created xsi:type="dcterms:W3CDTF">2021-06-17T19:03:00Z</dcterms:created>
  <dcterms:modified xsi:type="dcterms:W3CDTF">2022-03-13T14:59:00Z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1663172808</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-2025605203</vt:i4>
  </property>
  <property fmtid="{D5CDD505-2E9C-101B-9397-08002B2CF9AE}" pid="10" name="_ReviewingToolsShownOnce">
    <vt:lpwstr/>
  </property>
</Properties>
</file>